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219" w:rsidRDefault="008F434D">
      <w:pPr>
        <w:pStyle w:val="Titre"/>
        <w:spacing w:line="360" w:lineRule="auto"/>
        <w:ind w:left="284"/>
        <w:rPr>
          <w:rFonts w:ascii="Verdana" w:hAnsi="Verdana"/>
          <w:sz w:val="20"/>
          <w:szCs w:val="20"/>
          <w:lang w:val="fr-BE"/>
        </w:rPr>
      </w:pPr>
      <w:bookmarkStart w:id="0" w:name="_GoBack"/>
      <w:bookmarkEnd w:id="0"/>
      <w:r>
        <w:rPr>
          <w:rFonts w:ascii="Verdana" w:hAnsi="Verdana"/>
          <w:sz w:val="20"/>
          <w:szCs w:val="20"/>
          <w:lang w:val="fr-BE"/>
        </w:rPr>
        <w:t>Administration générale de l’Enseignement</w:t>
      </w:r>
    </w:p>
    <w:p w:rsidR="00C56219" w:rsidRDefault="008F434D">
      <w:pPr>
        <w:pStyle w:val="Titre1"/>
        <w:spacing w:before="120" w:after="120" w:line="360" w:lineRule="auto"/>
        <w:ind w:left="284"/>
        <w:jc w:val="center"/>
        <w:rPr>
          <w:rFonts w:ascii="Verdana" w:hAnsi="Verdana"/>
          <w:lang w:val="fr-BE"/>
        </w:rPr>
      </w:pPr>
      <w:r>
        <w:rPr>
          <w:rFonts w:ascii="Century Gothic" w:hAnsi="Century Gothic"/>
          <w:noProof/>
          <w:color w:val="FF0000"/>
          <w:lang w:val="fr-BE" w:eastAsia="fr-BE"/>
        </w:rPr>
        <w:drawing>
          <wp:inline distT="0" distB="0" distL="0" distR="0">
            <wp:extent cx="1031875" cy="1115060"/>
            <wp:effectExtent l="0" t="0" r="0" b="8890"/>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1875" cy="1115060"/>
                    </a:xfrm>
                    <a:prstGeom prst="rect">
                      <a:avLst/>
                    </a:prstGeom>
                    <a:noFill/>
                    <a:ln>
                      <a:noFill/>
                    </a:ln>
                  </pic:spPr>
                </pic:pic>
              </a:graphicData>
            </a:graphic>
          </wp:inline>
        </w:drawing>
      </w:r>
    </w:p>
    <w:p w:rsidR="00C56219" w:rsidRDefault="008F434D">
      <w:pPr>
        <w:pStyle w:val="Titre1"/>
        <w:spacing w:before="120" w:after="120" w:line="360" w:lineRule="auto"/>
        <w:ind w:left="284"/>
        <w:jc w:val="center"/>
        <w:rPr>
          <w:rFonts w:ascii="Verdana" w:hAnsi="Verdana"/>
          <w:lang w:val="fr-BE"/>
        </w:rPr>
      </w:pPr>
      <w:r>
        <w:rPr>
          <w:rFonts w:ascii="Verdana" w:hAnsi="Verdana"/>
          <w:lang w:val="fr-BE"/>
        </w:rPr>
        <w:t>ENSEIGNEMENT DE PROMOTION SOCIALE</w:t>
      </w:r>
    </w:p>
    <w:p w:rsidR="00C56219" w:rsidRDefault="008F434D">
      <w:pPr>
        <w:ind w:left="284"/>
        <w:jc w:val="center"/>
        <w:rPr>
          <w:rFonts w:ascii="Verdana" w:hAnsi="Verdana"/>
          <w:b/>
        </w:rPr>
      </w:pPr>
      <w:r>
        <w:rPr>
          <w:rFonts w:ascii="Verdana" w:hAnsi="Verdana" w:cs="Arial"/>
          <w:b/>
        </w:rPr>
        <w:t>CONSEIL GENERAL</w:t>
      </w:r>
    </w:p>
    <w:p w:rsidR="00C56219" w:rsidRDefault="008F434D">
      <w:pPr>
        <w:spacing w:line="360" w:lineRule="auto"/>
        <w:ind w:left="284"/>
        <w:jc w:val="center"/>
        <w:rPr>
          <w:rFonts w:ascii="Verdana" w:hAnsi="Verdana" w:cs="Arial"/>
        </w:rPr>
      </w:pPr>
      <w:r>
        <w:rPr>
          <w:rFonts w:ascii="Verdana" w:hAnsi="Verdana" w:cs="Arial"/>
        </w:rPr>
        <w:t>____________________________________________________</w:t>
      </w:r>
    </w:p>
    <w:p w:rsidR="00C56219" w:rsidRDefault="008F434D">
      <w:pPr>
        <w:pStyle w:val="Normal2"/>
        <w:spacing w:before="0" w:line="100" w:lineRule="atLeast"/>
        <w:jc w:val="center"/>
        <w:rPr>
          <w:rFonts w:ascii="Century Gothic" w:hAnsi="Century Gothic"/>
          <w:b/>
          <w:sz w:val="20"/>
          <w:szCs w:val="20"/>
        </w:rPr>
      </w:pPr>
      <w:r>
        <w:rPr>
          <w:rFonts w:ascii="Century Gothic" w:hAnsi="Century Gothic"/>
          <w:b/>
          <w:sz w:val="20"/>
          <w:szCs w:val="20"/>
        </w:rPr>
        <w:t xml:space="preserve">Secrétariat permanent du Conseil </w:t>
      </w:r>
      <w:r>
        <w:rPr>
          <w:rFonts w:ascii="Century Gothic" w:hAnsi="Century Gothic"/>
          <w:b/>
          <w:sz w:val="20"/>
          <w:szCs w:val="20"/>
        </w:rPr>
        <w:t>général</w:t>
      </w:r>
    </w:p>
    <w:p w:rsidR="00C56219" w:rsidRDefault="008F434D">
      <w:pPr>
        <w:pStyle w:val="Normal2"/>
        <w:spacing w:before="0" w:line="100" w:lineRule="atLeast"/>
        <w:jc w:val="center"/>
        <w:rPr>
          <w:rFonts w:ascii="Century Gothic" w:hAnsi="Century Gothic"/>
          <w:b/>
          <w:sz w:val="20"/>
          <w:szCs w:val="20"/>
          <w:u w:val="single"/>
        </w:rPr>
      </w:pPr>
      <w:r>
        <w:rPr>
          <w:rFonts w:ascii="Century Gothic" w:hAnsi="Century Gothic"/>
          <w:b/>
          <w:sz w:val="20"/>
          <w:szCs w:val="20"/>
          <w:u w:val="single"/>
        </w:rPr>
        <w:t>Rue Adolphe Lavallée, 1 - 1080 Bruxelles</w:t>
      </w:r>
    </w:p>
    <w:p w:rsidR="00C56219" w:rsidRDefault="00C56219">
      <w:pPr>
        <w:jc w:val="center"/>
        <w:rPr>
          <w:rFonts w:ascii="Century Gothic" w:hAnsi="Century Gothic"/>
          <w:sz w:val="18"/>
          <w:szCs w:val="18"/>
        </w:rPr>
      </w:pPr>
    </w:p>
    <w:p w:rsidR="00C56219" w:rsidRDefault="00C56219">
      <w:pPr>
        <w:jc w:val="center"/>
        <w:rPr>
          <w:rFonts w:ascii="Century Gothic" w:hAnsi="Century Gothic"/>
          <w:sz w:val="18"/>
          <w:szCs w:val="18"/>
        </w:rPr>
      </w:pPr>
    </w:p>
    <w:p w:rsidR="00C56219" w:rsidRDefault="008F434D">
      <w:pPr>
        <w:jc w:val="center"/>
        <w:rPr>
          <w:rFonts w:ascii="Century Gothic" w:hAnsi="Century Gothic"/>
          <w:sz w:val="24"/>
          <w:szCs w:val="24"/>
        </w:rPr>
      </w:pPr>
      <w:r>
        <w:rPr>
          <w:rFonts w:ascii="Century Gothic" w:hAnsi="Century Gothic"/>
          <w:sz w:val="24"/>
          <w:szCs w:val="24"/>
        </w:rPr>
        <w:t xml:space="preserve">V. </w:t>
      </w:r>
      <w:r>
        <w:rPr>
          <w:rFonts w:ascii="Century Gothic" w:hAnsi="Century Gothic"/>
          <w:smallCaps/>
          <w:sz w:val="24"/>
          <w:szCs w:val="24"/>
        </w:rPr>
        <w:t>Blondiaux :</w:t>
      </w:r>
      <w:r>
        <w:rPr>
          <w:rFonts w:ascii="Century Gothic" w:hAnsi="Century Gothic"/>
          <w:sz w:val="24"/>
          <w:szCs w:val="24"/>
        </w:rPr>
        <w:t xml:space="preserve"> Tél : 02/690.87.28 - FAX 02/600 09 31</w:t>
      </w:r>
    </w:p>
    <w:p w:rsidR="00C56219" w:rsidRDefault="00C56219">
      <w:pPr>
        <w:pStyle w:val="Texte"/>
        <w:jc w:val="center"/>
        <w:rPr>
          <w:rFonts w:ascii="Century Gothic" w:hAnsi="Century Gothic"/>
          <w:sz w:val="24"/>
          <w:szCs w:val="24"/>
          <w:lang w:val="fr-BE"/>
        </w:rPr>
      </w:pPr>
    </w:p>
    <w:p w:rsidR="00C56219" w:rsidRDefault="00C56219">
      <w:pPr>
        <w:pStyle w:val="Texte"/>
        <w:jc w:val="center"/>
        <w:rPr>
          <w:rFonts w:ascii="Times New Roman" w:hAnsi="Times New Roman"/>
          <w:lang w:val="fr-BE"/>
        </w:rPr>
      </w:pPr>
    </w:p>
    <w:p w:rsidR="00C56219" w:rsidRDefault="00C56219">
      <w:pPr>
        <w:pStyle w:val="Texte"/>
        <w:jc w:val="center"/>
        <w:rPr>
          <w:rFonts w:ascii="Times New Roman" w:hAnsi="Times New Roman"/>
          <w:lang w:val="fr-BE"/>
        </w:rPr>
      </w:pPr>
    </w:p>
    <w:p w:rsidR="00C56219" w:rsidRDefault="00C56219">
      <w:pPr>
        <w:pStyle w:val="Texte"/>
        <w:jc w:val="center"/>
        <w:rPr>
          <w:rFonts w:ascii="Times New Roman" w:hAnsi="Times New Roman"/>
          <w:lang w:val="fr-BE"/>
        </w:rPr>
      </w:pPr>
    </w:p>
    <w:p w:rsidR="00C56219" w:rsidRDefault="008F434D">
      <w:pPr>
        <w:pStyle w:val="Texte"/>
        <w:jc w:val="center"/>
        <w:rPr>
          <w:rFonts w:ascii="Times New Roman" w:hAnsi="Times New Roman"/>
          <w:b/>
          <w:sz w:val="32"/>
          <w:szCs w:val="32"/>
          <w:lang w:val="fr-BE"/>
        </w:rPr>
      </w:pPr>
      <w:r>
        <w:rPr>
          <w:rFonts w:ascii="Calibri,Bold" w:hAnsi="Calibri,Bold" w:cs="Calibri,Bold"/>
          <w:b/>
          <w:bCs/>
          <w:sz w:val="32"/>
          <w:szCs w:val="32"/>
          <w:lang w:val="fr-BE" w:eastAsia="fr-BE"/>
        </w:rPr>
        <w:t>Note de synthèse relative à la modification du dossier pédagogique du Bachelier de transition en sciences de l’ingénieur industriel.</w:t>
      </w:r>
    </w:p>
    <w:p w:rsidR="00C56219" w:rsidRDefault="00C56219">
      <w:pPr>
        <w:pStyle w:val="Texte"/>
        <w:jc w:val="center"/>
        <w:rPr>
          <w:rFonts w:ascii="Times New Roman" w:hAnsi="Times New Roman"/>
          <w:b/>
          <w:sz w:val="32"/>
          <w:szCs w:val="32"/>
          <w:lang w:val="fr-BE"/>
        </w:rPr>
      </w:pPr>
    </w:p>
    <w:p w:rsidR="00C56219" w:rsidRDefault="008F434D">
      <w:pPr>
        <w:adjustRightInd w:val="0"/>
        <w:spacing w:after="120"/>
        <w:jc w:val="both"/>
        <w:rPr>
          <w:b/>
          <w:bCs/>
          <w:u w:val="single"/>
          <w:lang w:eastAsia="fr-BE"/>
        </w:rPr>
      </w:pPr>
      <w:r>
        <w:rPr>
          <w:b/>
          <w:u w:val="single"/>
        </w:rPr>
        <w:t>I</w:t>
      </w:r>
      <w:r>
        <w:rPr>
          <w:b/>
          <w:bCs/>
          <w:u w:val="single"/>
          <w:lang w:eastAsia="fr-BE"/>
        </w:rPr>
        <w:t>. Philosophie</w:t>
      </w:r>
      <w:r>
        <w:rPr>
          <w:b/>
          <w:bCs/>
          <w:u w:val="single"/>
          <w:lang w:eastAsia="fr-BE"/>
        </w:rPr>
        <w:t xml:space="preserve"> générale de la modification</w:t>
      </w:r>
    </w:p>
    <w:p w:rsidR="00C56219" w:rsidRDefault="00C56219">
      <w:pPr>
        <w:adjustRightInd w:val="0"/>
        <w:spacing w:after="120"/>
        <w:jc w:val="both"/>
        <w:rPr>
          <w:b/>
          <w:bCs/>
          <w:u w:val="single"/>
          <w:lang w:eastAsia="fr-BE"/>
        </w:rPr>
      </w:pPr>
    </w:p>
    <w:p w:rsidR="00C56219" w:rsidRDefault="008F434D">
      <w:pPr>
        <w:adjustRightInd w:val="0"/>
        <w:spacing w:after="120"/>
        <w:jc w:val="both"/>
        <w:rPr>
          <w:u w:val="single"/>
          <w:lang w:eastAsia="fr-BE"/>
        </w:rPr>
      </w:pPr>
      <w:r>
        <w:rPr>
          <w:u w:val="single"/>
          <w:lang w:eastAsia="fr-BE"/>
        </w:rPr>
        <w:t>a) Rétroactes.</w:t>
      </w:r>
    </w:p>
    <w:p w:rsidR="00C56219" w:rsidRDefault="008F434D">
      <w:pPr>
        <w:adjustRightInd w:val="0"/>
        <w:spacing w:after="120"/>
        <w:jc w:val="both"/>
        <w:rPr>
          <w:lang w:eastAsia="fr-BE"/>
        </w:rPr>
      </w:pPr>
      <w:r>
        <w:rPr>
          <w:lang w:eastAsia="fr-BE"/>
        </w:rPr>
        <w:t xml:space="preserve">Durant l’année académique 2015-2016, le Master en sciences de l’ingénieur industriel – Orientations : chimie, électronique et électromécanique » a fait l’objet d’une évaluation externe de l’AEQES. Suite à cette </w:t>
      </w:r>
      <w:r>
        <w:rPr>
          <w:lang w:eastAsia="fr-BE"/>
        </w:rPr>
        <w:t>analyse transversale, la Commission thématique technique de l’ARES a entamé la révision des référentiels de compétences des Hautes écoles pour toutes les orientations du Master en sciences de l’ingénieur industriel et le Conseil général de l’EPS a décidé d</w:t>
      </w:r>
      <w:r>
        <w:rPr>
          <w:lang w:eastAsia="fr-BE"/>
        </w:rPr>
        <w:t>e procéder à la révision des dossiers pédagogiques (DP) des trois orientations.</w:t>
      </w:r>
    </w:p>
    <w:p w:rsidR="00C56219" w:rsidRDefault="008F434D">
      <w:pPr>
        <w:adjustRightInd w:val="0"/>
        <w:spacing w:after="120"/>
        <w:jc w:val="both"/>
      </w:pPr>
      <w:r>
        <w:rPr>
          <w:lang w:eastAsia="fr-BE"/>
        </w:rPr>
        <w:t xml:space="preserve">Ces dossiers pédagogiques ayant nécessité des modifications essentielles, le Conseil général de l’EPS a demandé et obtenu la </w:t>
      </w:r>
      <w:r>
        <w:rPr>
          <w:b/>
          <w:lang w:eastAsia="fr-BE"/>
        </w:rPr>
        <w:t>correspondance</w:t>
      </w:r>
      <w:r>
        <w:rPr>
          <w:lang w:eastAsia="fr-BE"/>
        </w:rPr>
        <w:t xml:space="preserve"> des titres de Master en sciences de </w:t>
      </w:r>
      <w:r>
        <w:rPr>
          <w:lang w:eastAsia="fr-BE"/>
        </w:rPr>
        <w:t xml:space="preserve">l’ingénieur industriel pour les trois orientations : chimie, électromécanique et électronique, ce qui permet </w:t>
      </w:r>
      <w:r>
        <w:t>à l’EPS de délivrer un titre « correspondant » à celui délivré par les Hautes Ecoles.</w:t>
      </w:r>
    </w:p>
    <w:p w:rsidR="00C56219" w:rsidRDefault="00C56219">
      <w:pPr>
        <w:adjustRightInd w:val="0"/>
        <w:spacing w:after="120"/>
        <w:jc w:val="both"/>
      </w:pPr>
    </w:p>
    <w:p w:rsidR="00C56219" w:rsidRDefault="008F434D">
      <w:pPr>
        <w:adjustRightInd w:val="0"/>
        <w:spacing w:after="120"/>
        <w:jc w:val="both"/>
        <w:rPr>
          <w:u w:val="single"/>
        </w:rPr>
      </w:pPr>
      <w:r>
        <w:rPr>
          <w:u w:val="single"/>
        </w:rPr>
        <w:t>b) Le bachelier de transition en sciences de l’ingénieur ind</w:t>
      </w:r>
      <w:r>
        <w:rPr>
          <w:u w:val="single"/>
        </w:rPr>
        <w:t>ustriel.</w:t>
      </w:r>
    </w:p>
    <w:p w:rsidR="00C56219" w:rsidRDefault="008F434D">
      <w:pPr>
        <w:adjustRightInd w:val="0"/>
        <w:spacing w:after="120"/>
        <w:jc w:val="both"/>
        <w:rPr>
          <w:ins w:id="1" w:author="LEEGTE Pascale" w:date="2020-03-17T15:05:00Z"/>
        </w:rPr>
      </w:pPr>
      <w:r>
        <w:t>Le principe du bachelier de transition est le suivant : les étudiants porteurs d’un grade académique de premier cycle de type court dans la catégorie technique (bachelier professionnalisant) ont la possibilité d’accéder au deuxième cycle de type l</w:t>
      </w:r>
      <w:r>
        <w:t xml:space="preserve">ong (master) de la formation d’ingénieur industriel moyennant la réussite d’un programme complémentaire </w:t>
      </w:r>
      <w:ins w:id="2" w:author="LEEGTE Pascale" w:date="2020-03-17T15:02:00Z">
        <w:r>
          <w:t>dit « </w:t>
        </w:r>
      </w:ins>
      <w:r>
        <w:t>d’abstraction</w:t>
      </w:r>
      <w:ins w:id="3" w:author="LEEGTE Pascale" w:date="2020-03-17T15:02:00Z">
        <w:r>
          <w:t> »</w:t>
        </w:r>
      </w:ins>
      <w:r>
        <w:t>. Cette « passerelle » est organisée en EPS sous la forme d’un bachelier de transition</w:t>
      </w:r>
      <w:ins w:id="4" w:author="LEEGTE Pascale" w:date="2020-03-17T15:02:00Z">
        <w:r>
          <w:t xml:space="preserve"> en 60 ECTS </w:t>
        </w:r>
      </w:ins>
      <w:ins w:id="5" w:author="LEEGTE Pascale" w:date="2020-03-17T15:03:00Z">
        <w:r>
          <w:t>de programme de cours spécifiques</w:t>
        </w:r>
        <w:r>
          <w:t xml:space="preserve"> avant l’entrée dans le Master</w:t>
        </w:r>
      </w:ins>
      <w:r>
        <w:t>.</w:t>
      </w:r>
    </w:p>
    <w:p w:rsidR="00C56219" w:rsidRPr="00C56219" w:rsidRDefault="008F434D">
      <w:pPr>
        <w:adjustRightInd w:val="0"/>
        <w:spacing w:after="120"/>
        <w:jc w:val="both"/>
        <w:rPr>
          <w:i/>
          <w:rPrChange w:id="6" w:author="LEEGTE Pascale" w:date="2020-03-17T15:06:00Z">
            <w:rPr/>
          </w:rPrChange>
        </w:rPr>
      </w:pPr>
      <w:ins w:id="7" w:author="LEEGTE Pascale" w:date="2020-03-17T15:05:00Z">
        <w:r>
          <w:t>Il est à noter que l’analyse transversale de l’AEQES stipule que</w:t>
        </w:r>
      </w:ins>
      <w:ins w:id="8" w:author="LEEGTE Pascale" w:date="2020-03-17T15:06:00Z">
        <w:r>
          <w:t xml:space="preserve">  </w:t>
        </w:r>
        <w:r>
          <w:rPr>
            <w:i/>
            <w:rPrChange w:id="9" w:author="LEEGTE Pascale" w:date="2020-03-17T15:06:00Z">
              <w:rPr/>
            </w:rPrChange>
          </w:rPr>
          <w:t>« </w:t>
        </w:r>
        <w:r>
          <w:rPr>
            <w:i/>
          </w:rPr>
          <w:t xml:space="preserve">L’étalement des cours de mise à niveau </w:t>
        </w:r>
      </w:ins>
      <w:ins w:id="10" w:author="LEEGTE Pascale" w:date="2020-03-17T15:07:00Z">
        <w:r>
          <w:rPr>
            <w:i/>
          </w:rPr>
          <w:t xml:space="preserve">entre cette année spécifique et les deux années de master </w:t>
        </w:r>
      </w:ins>
      <w:ins w:id="11" w:author="LEEGTE Pascale" w:date="2020-03-17T15:06:00Z">
        <w:r>
          <w:rPr>
            <w:i/>
          </w:rPr>
          <w:t xml:space="preserve">est </w:t>
        </w:r>
      </w:ins>
      <w:ins w:id="12" w:author="LEEGTE Pascale" w:date="2020-03-17T15:07:00Z">
        <w:r>
          <w:rPr>
            <w:i/>
          </w:rPr>
          <w:t xml:space="preserve">particulièrement apprécié par ces étudiants qui </w:t>
        </w:r>
      </w:ins>
      <w:ins w:id="13" w:author="LEEGTE Pascale" w:date="2020-03-17T15:08:00Z">
        <w:r>
          <w:rPr>
            <w:i/>
          </w:rPr>
          <w:t>peuvent</w:t>
        </w:r>
        <w:r>
          <w:rPr>
            <w:i/>
          </w:rPr>
          <w:t xml:space="preserve"> ainsi d’emblée s’ancrer dans la formation technique des ingénieurs »</w:t>
        </w:r>
      </w:ins>
    </w:p>
    <w:p w:rsidR="00C56219" w:rsidRDefault="008F434D">
      <w:pPr>
        <w:adjustRightInd w:val="0"/>
        <w:spacing w:after="120"/>
        <w:jc w:val="both"/>
        <w:rPr>
          <w:i/>
          <w:iCs/>
        </w:rPr>
      </w:pPr>
      <w:r>
        <w:rPr>
          <w:lang w:eastAsia="fr-BE"/>
        </w:rPr>
        <w:lastRenderedPageBreak/>
        <w:t>Le dossier pédagogique de cette section constitue un cas particulier relevant de l’article 48 du Décret du 16 avril 1991, et plus précisément son paragraphe 3, qui prévoit que « </w:t>
      </w:r>
      <w:r>
        <w:rPr>
          <w:i/>
          <w:iCs/>
        </w:rPr>
        <w:t>Les sect</w:t>
      </w:r>
      <w:r>
        <w:rPr>
          <w:i/>
          <w:iCs/>
        </w:rPr>
        <w:t>ions complémentaires d'abstraction visent à amener les étudiants, porteurs d'un grade de bachelier à caractère professionnalisant, à un niveau de connaissances et de compétences nécessaire à l'admission au second cycle du même cursus conduisant au grade de</w:t>
      </w:r>
      <w:r>
        <w:rPr>
          <w:i/>
          <w:iCs/>
        </w:rPr>
        <w:t xml:space="preserve"> master.</w:t>
      </w:r>
    </w:p>
    <w:p w:rsidR="00C56219" w:rsidRDefault="008F434D">
      <w:pPr>
        <w:adjustRightInd w:val="0"/>
        <w:spacing w:after="120"/>
        <w:jc w:val="both"/>
        <w:rPr>
          <w:bCs/>
          <w:i/>
          <w:iCs/>
          <w:u w:val="single"/>
          <w:lang w:eastAsia="fr-BE"/>
        </w:rPr>
      </w:pPr>
      <w:r>
        <w:rPr>
          <w:i/>
          <w:iCs/>
        </w:rPr>
        <w:t>Ces sections doivent satisfaire simultanément aux deux critères suivants : 1° Compter 60 crédits 2° Ne délivrer le titre qu'aux étudiants qui ont atteint l'âge de 24 ans accomplis</w:t>
      </w:r>
      <w:r>
        <w:rPr>
          <w:i/>
          <w:iCs/>
          <w:u w:val="single"/>
        </w:rPr>
        <w:t>. L'ensemble constitué des compétences du bachelier professionnalisa</w:t>
      </w:r>
      <w:r>
        <w:rPr>
          <w:i/>
          <w:iCs/>
          <w:u w:val="single"/>
        </w:rPr>
        <w:t xml:space="preserve">nt et de la formation complémentaire d'abstraction font l'objet d'une procédure de correspondance conformément à l'article 75. Il est sanctionné par un grade de </w:t>
      </w:r>
      <w:r>
        <w:rPr>
          <w:b/>
          <w:bCs/>
          <w:i/>
          <w:iCs/>
          <w:u w:val="single"/>
        </w:rPr>
        <w:t>bachelier de transition</w:t>
      </w:r>
      <w:r>
        <w:rPr>
          <w:i/>
          <w:iCs/>
          <w:u w:val="single"/>
        </w:rPr>
        <w:t xml:space="preserve"> donnant accès au master de la filière de promotion sociale considérée. </w:t>
      </w:r>
      <w:r>
        <w:rPr>
          <w:i/>
          <w:iCs/>
          <w:u w:val="single"/>
        </w:rPr>
        <w:t xml:space="preserve">» </w:t>
      </w:r>
    </w:p>
    <w:p w:rsidR="00C56219" w:rsidRDefault="00C56219">
      <w:pPr>
        <w:adjustRightInd w:val="0"/>
        <w:jc w:val="both"/>
        <w:rPr>
          <w:bCs/>
          <w:i/>
          <w:u w:val="single"/>
          <w:lang w:eastAsia="fr-BE"/>
        </w:rPr>
      </w:pPr>
    </w:p>
    <w:p w:rsidR="00C56219" w:rsidRDefault="008F434D">
      <w:pPr>
        <w:adjustRightInd w:val="0"/>
        <w:spacing w:after="120"/>
        <w:jc w:val="both"/>
        <w:rPr>
          <w:u w:val="single"/>
        </w:rPr>
      </w:pPr>
      <w:r>
        <w:rPr>
          <w:u w:val="single"/>
        </w:rPr>
        <w:t>c) Révision du dossier pédagogique de « Bachelier de transition en sciences de l’ingénieur industriel »</w:t>
      </w:r>
    </w:p>
    <w:p w:rsidR="00C56219" w:rsidRDefault="008F434D">
      <w:pPr>
        <w:adjustRightInd w:val="0"/>
        <w:spacing w:after="120"/>
        <w:jc w:val="both"/>
        <w:rPr>
          <w:i/>
          <w:iCs/>
        </w:rPr>
      </w:pPr>
      <w:r>
        <w:t>Parmi les recommandations principales de l’analyse transversale de l’AEQES sur le cursus de l’ingénieur industriel, une concernait plus particulière</w:t>
      </w:r>
      <w:r>
        <w:t xml:space="preserve">ment le dossier pédagogique du Bachelier de transition en sciences de l’ingénieur industriel : </w:t>
      </w:r>
      <w:r>
        <w:rPr>
          <w:i/>
          <w:iCs/>
        </w:rPr>
        <w:t>« En EPS, rendre l’appellation plus attractive et mener une réflexion sur une plus grande interpénétration du bloc « abstraction » avec les enseignements techniq</w:t>
      </w:r>
      <w:r>
        <w:rPr>
          <w:i/>
          <w:iCs/>
        </w:rPr>
        <w:t>ues du master (recommandation 37). »</w:t>
      </w:r>
    </w:p>
    <w:p w:rsidR="00C56219" w:rsidRDefault="008F434D">
      <w:pPr>
        <w:adjustRightInd w:val="0"/>
        <w:spacing w:after="120"/>
        <w:jc w:val="both"/>
        <w:rPr>
          <w:del w:id="14" w:author="LEEGTE Pascale" w:date="2020-03-18T08:05:00Z"/>
        </w:rPr>
      </w:pPr>
      <w:r>
        <w:t>Il faut reconnaître que le programme de ce bachelier de transition, constitué uniquement de trois unités d’enseignement d’abstraction (mathématiques, physique et chimie) était quelque peu monolithique.</w:t>
      </w:r>
    </w:p>
    <w:p w:rsidR="00C56219" w:rsidRDefault="008F434D">
      <w:pPr>
        <w:adjustRightInd w:val="0"/>
        <w:spacing w:after="120"/>
        <w:jc w:val="both"/>
        <w:rPr>
          <w:ins w:id="15" w:author="LEEGTE Pascale" w:date="2020-03-18T08:03:00Z"/>
        </w:rPr>
      </w:pPr>
      <w:ins w:id="16" w:author="LEEGTE Pascale" w:date="2020-03-18T08:05:00Z">
        <w:r>
          <w:t>L’EPS</w:t>
        </w:r>
      </w:ins>
      <w:ins w:id="17" w:author="LEEGTE Pascale" w:date="2020-03-18T08:03:00Z">
        <w:r>
          <w:t xml:space="preserve"> a donc mené</w:t>
        </w:r>
        <w:r>
          <w:t xml:space="preserve"> une réflexion sur une plus grande interpénétration du bloc « abstraction » avec les enseignements techniques du master.</w:t>
        </w:r>
      </w:ins>
    </w:p>
    <w:p w:rsidR="00C56219" w:rsidRDefault="008F434D">
      <w:pPr>
        <w:adjustRightInd w:val="0"/>
        <w:spacing w:after="120"/>
        <w:jc w:val="both"/>
      </w:pPr>
      <w:r>
        <w:t>D’autre part, la refonte par l’ARES du référentiel de compétences et des contenus minimaux du Bachelier en sciences de l’ingénieur indu</w:t>
      </w:r>
      <w:r>
        <w:t xml:space="preserve">striel, approuvée en mai 2019, fait une place plus large à certaines compétences disciplinaires spécifiques (utilisation des outils numériques…), mais aussi à des compétences transversales (linguistiques, socio-économiques, « soft skills »…). </w:t>
      </w:r>
    </w:p>
    <w:p w:rsidR="00C56219" w:rsidRDefault="008F434D">
      <w:pPr>
        <w:adjustRightInd w:val="0"/>
        <w:spacing w:after="120"/>
        <w:jc w:val="both"/>
      </w:pPr>
      <w:r>
        <w:t>Suite à cett</w:t>
      </w:r>
      <w:r>
        <w:t xml:space="preserve">e approbation, le CG de l’EPS a mandaté le GTS technique du supérieur pour entamer la révision des UE d’abstraction et donc la section de Bachelier de transition de l’EPS, en accordant une attention particulière au Décret passerelles et à l’application de </w:t>
      </w:r>
      <w:r>
        <w:t xml:space="preserve">l’article 111 § 2.1° du Décret paysage. </w:t>
      </w:r>
    </w:p>
    <w:p w:rsidR="00C56219" w:rsidRDefault="008F434D">
      <w:pPr>
        <w:rPr>
          <w:ins w:id="18" w:author="LEEGTE Pascale" w:date="2020-03-18T08:03:00Z"/>
          <w:color w:val="1F497D"/>
        </w:rPr>
      </w:pPr>
      <w:ins w:id="19" w:author="LEEGTE Pascale" w:date="2020-03-18T08:04:00Z">
        <w:r>
          <w:rPr>
            <w:color w:val="1F497D"/>
          </w:rPr>
          <w:t>En outre, l</w:t>
        </w:r>
      </w:ins>
      <w:ins w:id="20" w:author="LEEGTE Pascale" w:date="2020-03-18T08:03:00Z">
        <w:r>
          <w:rPr>
            <w:color w:val="1F497D"/>
          </w:rPr>
          <w:t xml:space="preserve">a recommandation 38 de l’AEQES dit : « Mener une réflexion sur la politique de recrutement des bacheliers de type court et sur son impact sur la qualité de l’enseignement en Master ». </w:t>
        </w:r>
      </w:ins>
    </w:p>
    <w:p w:rsidR="00C56219" w:rsidRDefault="008F434D">
      <w:pPr>
        <w:adjustRightInd w:val="0"/>
        <w:spacing w:after="120"/>
        <w:jc w:val="both"/>
        <w:rPr>
          <w:ins w:id="21" w:author="LEEGTE Pascale" w:date="2020-03-17T15:23:00Z"/>
        </w:rPr>
      </w:pPr>
      <w:ins w:id="22" w:author="LEEGTE Pascale" w:date="2020-03-18T08:04:00Z">
        <w:r>
          <w:t>L</w:t>
        </w:r>
      </w:ins>
      <w:ins w:id="23" w:author="LEEGTE Pascale" w:date="2020-03-17T15:24:00Z">
        <w:r>
          <w:t xml:space="preserve">es capacités préalables requises (CPR) </w:t>
        </w:r>
      </w:ins>
      <w:ins w:id="24" w:author="LEEGTE Pascale" w:date="2020-03-17T15:25:00Z">
        <w:r>
          <w:t xml:space="preserve">de la section </w:t>
        </w:r>
      </w:ins>
      <w:ins w:id="25" w:author="LEEGTE Pascale" w:date="2020-03-17T15:24:00Z">
        <w:r>
          <w:t>ont été entièrement revues</w:t>
        </w:r>
      </w:ins>
      <w:ins w:id="26" w:author="LEEGTE Pascale" w:date="2020-03-17T15:25:00Z">
        <w:r>
          <w:t xml:space="preserve"> et les titres pouvant tenir lieu de CPR se réfère </w:t>
        </w:r>
      </w:ins>
      <w:ins w:id="27" w:author="LEEGTE Pascale" w:date="2020-03-18T08:04:00Z">
        <w:r>
          <w:t xml:space="preserve">de manière plus explicite </w:t>
        </w:r>
      </w:ins>
      <w:ins w:id="28" w:author="LEEGTE Pascale" w:date="2020-03-17T15:25:00Z">
        <w:r>
          <w:t>au Décret passerelles.</w:t>
        </w:r>
      </w:ins>
    </w:p>
    <w:p w:rsidR="00C56219" w:rsidRDefault="00C56219">
      <w:pPr>
        <w:adjustRightInd w:val="0"/>
        <w:spacing w:after="120"/>
        <w:jc w:val="both"/>
      </w:pPr>
    </w:p>
    <w:p w:rsidR="00C56219" w:rsidRDefault="008F434D">
      <w:pPr>
        <w:pStyle w:val="Default"/>
        <w:spacing w:after="120"/>
        <w:jc w:val="both"/>
        <w:rPr>
          <w:rFonts w:ascii="Times New Roman" w:hAnsi="Times New Roman" w:cs="Times New Roman"/>
          <w:b/>
          <w:sz w:val="22"/>
          <w:szCs w:val="22"/>
          <w:u w:val="single"/>
        </w:rPr>
      </w:pPr>
      <w:r>
        <w:rPr>
          <w:rFonts w:ascii="Times New Roman" w:hAnsi="Times New Roman" w:cs="Times New Roman"/>
          <w:b/>
          <w:sz w:val="22"/>
          <w:szCs w:val="22"/>
          <w:u w:val="single"/>
        </w:rPr>
        <w:t>II.  Le nouveau dossier pédagogique de la section</w:t>
      </w:r>
    </w:p>
    <w:p w:rsidR="00C56219" w:rsidRDefault="008F434D">
      <w:pPr>
        <w:adjustRightInd w:val="0"/>
        <w:spacing w:after="120"/>
        <w:jc w:val="both"/>
      </w:pPr>
      <w:r>
        <w:t>De manière générale, le pr</w:t>
      </w:r>
      <w:r>
        <w:t xml:space="preserve">ogramme de la section se décline en dix unités d’enseignement au lieu de trois, et répond ainsi davantage aux compétences multiples et nouvelles du référentiel des HE. </w:t>
      </w:r>
      <w:ins w:id="29" w:author="LEEGTE Pascale" w:date="2020-03-17T15:28:00Z">
        <w:r>
          <w:t xml:space="preserve">Cette diversification des unités d’enseignement permettra en outre une meilleure remise </w:t>
        </w:r>
        <w:r>
          <w:t>à niveau</w:t>
        </w:r>
      </w:ins>
      <w:ins w:id="30" w:author="LEEGTE Pascale" w:date="2020-03-17T15:29:00Z">
        <w:r>
          <w:t xml:space="preserve"> des étudiants </w:t>
        </w:r>
        <w:r>
          <w:rPr>
            <w:highlight w:val="yellow"/>
            <w:rPrChange w:id="31" w:author="LEEGTE Pascale" w:date="2020-03-17T15:30:00Z">
              <w:rPr/>
            </w:rPrChange>
          </w:rPr>
          <w:t>titulaires d’un titre de bachelier professionnalisant</w:t>
        </w:r>
      </w:ins>
      <w:ins w:id="32" w:author="LEEGTE Pascale" w:date="2020-03-17T15:30:00Z">
        <w:r>
          <w:t xml:space="preserve"> qui souhaitent obtenir le bachelier de transition</w:t>
        </w:r>
      </w:ins>
      <w:ins w:id="33" w:author="LEEGTE Pascale" w:date="2020-03-17T15:29:00Z">
        <w:r>
          <w:t>.</w:t>
        </w:r>
      </w:ins>
    </w:p>
    <w:p w:rsidR="00C56219" w:rsidRDefault="008F434D">
      <w:pPr>
        <w:adjustRightInd w:val="0"/>
        <w:spacing w:after="120"/>
        <w:jc w:val="both"/>
      </w:pPr>
      <w:r>
        <w:t>Les UE de sciences fondamentales demeurent, mais elles deviennent davantage appliquées : les acquis d’apprentissage font appel à</w:t>
      </w:r>
      <w:r>
        <w:t xml:space="preserve"> des applications techniques relevant du domaine concerné et issues de la vie professionnelle, et consistent en une résolution de cas pratiques ou d’applications contextualisées. L’UE de physique, elle, a été subdivisée en trois parties : physique générale</w:t>
      </w:r>
      <w:r>
        <w:t>, électricité appliquée et mécanique et mécanique des fluides. Une UE de Résistance des matériaux vient renforcer l’aspect appliqué</w:t>
      </w:r>
      <w:del w:id="34" w:author="LEEGTE Pascale" w:date="2020-03-17T15:31:00Z">
        <w:r>
          <w:delText>…</w:delText>
        </w:r>
      </w:del>
      <w:ins w:id="35" w:author="LEEGTE Pascale" w:date="2020-03-17T15:31:00Z">
        <w:r>
          <w:t>.</w:t>
        </w:r>
      </w:ins>
    </w:p>
    <w:p w:rsidR="00C56219" w:rsidRDefault="008F434D">
      <w:pPr>
        <w:adjustRightInd w:val="0"/>
        <w:spacing w:after="120"/>
        <w:jc w:val="both"/>
      </w:pPr>
      <w:r>
        <w:t>Plusieurs nouvelles UE viennent répondre à l’évolution du métier d’ingénieur industriel :</w:t>
      </w:r>
    </w:p>
    <w:p w:rsidR="00C56219" w:rsidRDefault="008F434D" w:rsidP="00C56219">
      <w:pPr>
        <w:numPr>
          <w:ilvl w:val="0"/>
          <w:numId w:val="26"/>
        </w:numPr>
        <w:autoSpaceDE/>
        <w:autoSpaceDN/>
        <w:adjustRightInd w:val="0"/>
        <w:spacing w:after="120" w:line="259" w:lineRule="auto"/>
        <w:ind w:left="567" w:hanging="425"/>
        <w:jc w:val="both"/>
        <w:pPrChange w:id="36" w:author="LEEGTE Pascale" w:date="2020-03-17T15:32:00Z">
          <w:pPr>
            <w:adjustRightInd w:val="0"/>
            <w:spacing w:after="120"/>
            <w:jc w:val="both"/>
          </w:pPr>
        </w:pPrChange>
      </w:pPr>
      <w:del w:id="37" w:author="LEEGTE Pascale" w:date="2020-03-17T15:32:00Z">
        <w:r>
          <w:delText xml:space="preserve">- </w:delText>
        </w:r>
      </w:del>
      <w:r>
        <w:t xml:space="preserve">une UE de </w:t>
      </w:r>
      <w:r>
        <w:rPr>
          <w:b/>
          <w:bCs/>
        </w:rPr>
        <w:t>Techniques informati</w:t>
      </w:r>
      <w:r>
        <w:rPr>
          <w:b/>
          <w:bCs/>
        </w:rPr>
        <w:t>ques</w:t>
      </w:r>
      <w:r>
        <w:t xml:space="preserve">, dont les finalités seront </w:t>
      </w:r>
    </w:p>
    <w:p w:rsidR="00C56219" w:rsidRDefault="008F434D">
      <w:pPr>
        <w:adjustRightInd w:val="0"/>
        <w:spacing w:after="120"/>
        <w:ind w:left="993" w:hanging="284"/>
        <w:jc w:val="both"/>
      </w:pPr>
      <w:r>
        <w:t>•</w:t>
      </w:r>
      <w:r>
        <w:tab/>
        <w:t>d’utiliser des concepts informatiques afin de résoudre des problèmes spécifiques aux sciences et techniques de l’ingénieur ;</w:t>
      </w:r>
    </w:p>
    <w:p w:rsidR="00C56219" w:rsidRDefault="008F434D" w:rsidP="00C56219">
      <w:pPr>
        <w:adjustRightInd w:val="0"/>
        <w:spacing w:after="120"/>
        <w:ind w:left="993" w:hanging="284"/>
        <w:jc w:val="both"/>
        <w:pPrChange w:id="38" w:author="LEEGTE Pascale" w:date="2020-03-17T15:32:00Z">
          <w:pPr>
            <w:adjustRightInd w:val="0"/>
            <w:spacing w:after="120"/>
            <w:jc w:val="both"/>
          </w:pPr>
        </w:pPrChange>
      </w:pPr>
      <w:r>
        <w:t>•</w:t>
      </w:r>
      <w:r>
        <w:tab/>
        <w:t>d’analyser et de traduire un problème technique ou scientifique en utilisant la syntaxe algori</w:t>
      </w:r>
      <w:r>
        <w:t>thmique ;</w:t>
      </w:r>
    </w:p>
    <w:p w:rsidR="00C56219" w:rsidRDefault="008F434D" w:rsidP="00C56219">
      <w:pPr>
        <w:adjustRightInd w:val="0"/>
        <w:spacing w:after="120"/>
        <w:ind w:left="993" w:hanging="284"/>
        <w:jc w:val="both"/>
        <w:pPrChange w:id="39" w:author="LEEGTE Pascale" w:date="2020-03-17T15:32:00Z">
          <w:pPr>
            <w:adjustRightInd w:val="0"/>
            <w:spacing w:after="120"/>
            <w:jc w:val="both"/>
          </w:pPr>
        </w:pPrChange>
      </w:pPr>
      <w:r>
        <w:lastRenderedPageBreak/>
        <w:t>•</w:t>
      </w:r>
      <w:r>
        <w:tab/>
        <w:t>de traduire un algorithme en pseudo-code ;</w:t>
      </w:r>
    </w:p>
    <w:p w:rsidR="00C56219" w:rsidRDefault="008F434D" w:rsidP="00C56219">
      <w:pPr>
        <w:adjustRightInd w:val="0"/>
        <w:spacing w:after="120"/>
        <w:ind w:left="993" w:hanging="284"/>
        <w:jc w:val="both"/>
        <w:pPrChange w:id="40" w:author="LEEGTE Pascale" w:date="2020-03-17T15:32:00Z">
          <w:pPr>
            <w:adjustRightInd w:val="0"/>
            <w:spacing w:after="120"/>
            <w:jc w:val="both"/>
          </w:pPr>
        </w:pPrChange>
      </w:pPr>
      <w:r>
        <w:t>•</w:t>
      </w:r>
      <w:r>
        <w:tab/>
        <w:t>de programmer et de tester un problème technique ou scientifique sur une plateforme informatique équipée de logiciels adéquats en corrigeant les dysfonctionnements constatés ;</w:t>
      </w:r>
    </w:p>
    <w:p w:rsidR="00C56219" w:rsidRDefault="008F434D" w:rsidP="00C56219">
      <w:pPr>
        <w:adjustRightInd w:val="0"/>
        <w:spacing w:after="120"/>
        <w:ind w:left="993" w:hanging="284"/>
        <w:jc w:val="both"/>
        <w:pPrChange w:id="41" w:author="LEEGTE Pascale" w:date="2020-03-17T15:32:00Z">
          <w:pPr>
            <w:adjustRightInd w:val="0"/>
            <w:spacing w:after="120"/>
            <w:jc w:val="both"/>
          </w:pPr>
        </w:pPrChange>
      </w:pPr>
      <w:r>
        <w:t>•</w:t>
      </w:r>
      <w:r>
        <w:tab/>
        <w:t>de s'adapter aux évol</w:t>
      </w:r>
      <w:r>
        <w:t>utions technologiques et numériques du domaine informatique.</w:t>
      </w:r>
    </w:p>
    <w:p w:rsidR="00C56219" w:rsidRDefault="008F434D" w:rsidP="00C56219">
      <w:pPr>
        <w:numPr>
          <w:ilvl w:val="0"/>
          <w:numId w:val="26"/>
        </w:numPr>
        <w:autoSpaceDE/>
        <w:autoSpaceDN/>
        <w:adjustRightInd w:val="0"/>
        <w:spacing w:after="120" w:line="259" w:lineRule="auto"/>
        <w:ind w:left="567" w:hanging="425"/>
        <w:jc w:val="both"/>
        <w:rPr>
          <w:spacing w:val="-3"/>
        </w:rPr>
        <w:pPrChange w:id="42" w:author="LEEGTE Pascale" w:date="2020-03-17T15:32:00Z">
          <w:pPr>
            <w:adjustRightInd w:val="0"/>
            <w:spacing w:after="120"/>
            <w:jc w:val="both"/>
          </w:pPr>
        </w:pPrChange>
      </w:pPr>
      <w:del w:id="43" w:author="LEEGTE Pascale" w:date="2020-03-17T15:33:00Z">
        <w:r>
          <w:delText xml:space="preserve"> -  </w:delText>
        </w:r>
      </w:del>
      <w:r>
        <w:t xml:space="preserve">une UE </w:t>
      </w:r>
      <w:r>
        <w:rPr>
          <w:b/>
          <w:bCs/>
        </w:rPr>
        <w:t xml:space="preserve">d’Automatique et robotique, </w:t>
      </w:r>
      <w:r>
        <w:t xml:space="preserve">visant à permettre à l’étudiant de de programmer un automate et de gérer ses données, d’expliquer </w:t>
      </w:r>
      <w:r>
        <w:rPr>
          <w:spacing w:val="-3"/>
        </w:rPr>
        <w:t xml:space="preserve">les principes de fonctionnement d’un robot </w:t>
      </w:r>
      <w:r>
        <w:t xml:space="preserve">et de justifier sa place </w:t>
      </w:r>
      <w:r>
        <w:rPr>
          <w:spacing w:val="-3"/>
        </w:rPr>
        <w:t>dans une installation automatisée.</w:t>
      </w:r>
    </w:p>
    <w:p w:rsidR="00C56219" w:rsidRDefault="008F434D">
      <w:pPr>
        <w:adjustRightInd w:val="0"/>
        <w:spacing w:after="120"/>
        <w:jc w:val="both"/>
      </w:pPr>
      <w:r>
        <w:rPr>
          <w:spacing w:val="-3"/>
        </w:rPr>
        <w:t>Ces deux unités d’enseignement viendront renforcer les compétences techniques de l’ingénieur industriel.</w:t>
      </w:r>
    </w:p>
    <w:p w:rsidR="00C56219" w:rsidRDefault="008F434D" w:rsidP="00C56219">
      <w:pPr>
        <w:numPr>
          <w:ilvl w:val="0"/>
          <w:numId w:val="26"/>
        </w:numPr>
        <w:autoSpaceDE/>
        <w:autoSpaceDN/>
        <w:adjustRightInd w:val="0"/>
        <w:spacing w:after="120" w:line="259" w:lineRule="auto"/>
        <w:ind w:left="567" w:hanging="425"/>
        <w:jc w:val="both"/>
        <w:pPrChange w:id="44" w:author="LEEGTE Pascale" w:date="2020-03-17T15:32:00Z">
          <w:pPr>
            <w:adjustRightInd w:val="0"/>
            <w:spacing w:after="120"/>
            <w:jc w:val="both"/>
          </w:pPr>
        </w:pPrChange>
      </w:pPr>
      <w:del w:id="45" w:author="LEEGTE Pascale" w:date="2020-03-17T15:33:00Z">
        <w:r>
          <w:delText xml:space="preserve">- </w:delText>
        </w:r>
      </w:del>
      <w:r>
        <w:t xml:space="preserve">Une UE de </w:t>
      </w:r>
      <w:r>
        <w:rPr>
          <w:b/>
          <w:bCs/>
        </w:rPr>
        <w:t>Méthodologie scientifique</w:t>
      </w:r>
      <w:r>
        <w:t xml:space="preserve"> visera à permettre à l’étudiant d’acquérir des méthod</w:t>
      </w:r>
      <w:r>
        <w:t xml:space="preserve">es contemporaines de traitement de l’information scientifique et technologique, </w:t>
      </w:r>
      <w:del w:id="46" w:author="LEEGTE Pascale" w:date="2020-03-17T15:27:00Z">
        <w:r>
          <w:delText>,</w:delText>
        </w:r>
      </w:del>
      <w:r>
        <w:t>d’exploiter des ressources bibliographiques et sitographiques, de construire un rapport scientifique structuré et de s'adapter aux évolutions technologiques et numériques du d</w:t>
      </w:r>
      <w:r>
        <w:t>omaine.</w:t>
      </w:r>
    </w:p>
    <w:p w:rsidR="00C56219" w:rsidRDefault="008F434D" w:rsidP="00C56219">
      <w:pPr>
        <w:numPr>
          <w:ilvl w:val="0"/>
          <w:numId w:val="26"/>
        </w:numPr>
        <w:autoSpaceDE/>
        <w:autoSpaceDN/>
        <w:adjustRightInd w:val="0"/>
        <w:spacing w:after="120" w:line="259" w:lineRule="auto"/>
        <w:ind w:left="567" w:hanging="425"/>
        <w:jc w:val="both"/>
        <w:pPrChange w:id="47" w:author="LEEGTE Pascale" w:date="2020-03-17T15:33:00Z">
          <w:pPr>
            <w:adjustRightInd w:val="0"/>
            <w:spacing w:after="120"/>
            <w:jc w:val="both"/>
          </w:pPr>
        </w:pPrChange>
      </w:pPr>
      <w:del w:id="48" w:author="LEEGTE Pascale" w:date="2020-03-17T15:33:00Z">
        <w:r>
          <w:delText xml:space="preserve">- </w:delText>
        </w:r>
      </w:del>
      <w:r>
        <w:t xml:space="preserve">L’UE de </w:t>
      </w:r>
      <w:r>
        <w:rPr>
          <w:b/>
          <w:bCs/>
        </w:rPr>
        <w:t>Gestion contemporaine des entreprises</w:t>
      </w:r>
      <w:r>
        <w:t xml:space="preserve"> aura comme objectifs l’initiation aux méthodes contemporaines d’organisation et de gestion des entreprises, le regard critique sur l’évolution des systèmes de gestion des entreprises, ainsi que l’appr</w:t>
      </w:r>
      <w:r>
        <w:t>éhension des stratégies à mettre en œuvre dans le domaine de la création d'entreprise, de la comptabilité et de la gestion financière et commerciale.</w:t>
      </w:r>
    </w:p>
    <w:p w:rsidR="00C56219" w:rsidRDefault="00C56219">
      <w:pPr>
        <w:adjustRightInd w:val="0"/>
        <w:spacing w:after="120"/>
        <w:jc w:val="both"/>
      </w:pPr>
    </w:p>
    <w:p w:rsidR="00C56219" w:rsidRDefault="008F434D">
      <w:pPr>
        <w:adjustRightInd w:val="0"/>
        <w:spacing w:after="120"/>
        <w:jc w:val="both"/>
      </w:pPr>
      <w:r>
        <w:t xml:space="preserve">Le tableau ci-dessous compare les unités d’enseignement de l’ancien et du nouveau dossier pédagogique. </w:t>
      </w:r>
    </w:p>
    <w:p w:rsidR="00C56219" w:rsidRDefault="00C56219">
      <w:pPr>
        <w:pStyle w:val="Default"/>
        <w:spacing w:after="120"/>
        <w:jc w:val="both"/>
        <w:rPr>
          <w:rFonts w:ascii="Times New Roman" w:hAnsi="Times New Roman" w:cs="Times New Roman"/>
          <w:sz w:val="22"/>
          <w:szCs w:val="22"/>
        </w:rPr>
      </w:pPr>
    </w:p>
    <w:p w:rsidR="00C56219" w:rsidRDefault="00C56219">
      <w:pPr>
        <w:pStyle w:val="Default"/>
        <w:spacing w:after="120"/>
        <w:jc w:val="both"/>
        <w:rPr>
          <w:rFonts w:ascii="Times New Roman" w:hAnsi="Times New Roman" w:cs="Times New Roman"/>
          <w:sz w:val="22"/>
          <w:szCs w:val="22"/>
        </w:rPr>
        <w:sectPr w:rsidR="00C56219">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276" w:header="0" w:footer="503" w:gutter="0"/>
          <w:paperSrc w:first="22400" w:other="22400"/>
          <w:cols w:space="720"/>
          <w:titlePg/>
          <w:docGrid w:linePitch="299"/>
        </w:sectPr>
      </w:pPr>
    </w:p>
    <w:p w:rsidR="00C56219" w:rsidRDefault="008F434D">
      <w:pPr>
        <w:jc w:val="center"/>
        <w:rPr>
          <w:b/>
          <w:u w:val="single"/>
        </w:rPr>
      </w:pPr>
      <w:r>
        <w:rPr>
          <w:b/>
          <w:u w:val="single"/>
        </w:rPr>
        <w:lastRenderedPageBreak/>
        <w:t>Tableau comparatif (en ECTS)</w:t>
      </w:r>
    </w:p>
    <w:p w:rsidR="00C56219" w:rsidRDefault="00C56219">
      <w:pPr>
        <w:rPr>
          <w:b/>
          <w:caps/>
          <w:u w:val="single"/>
        </w:rPr>
      </w:pPr>
    </w:p>
    <w:p w:rsidR="00C56219" w:rsidRDefault="00C56219">
      <w:pPr>
        <w:rPr>
          <w:b/>
          <w:caps/>
          <w:u w:val="single"/>
        </w:rPr>
      </w:pPr>
    </w:p>
    <w:p w:rsidR="00C56219" w:rsidRDefault="00C56219">
      <w:pPr>
        <w:rPr>
          <w:b/>
          <w:u w:val="single"/>
        </w:rPr>
      </w:pPr>
    </w:p>
    <w:tbl>
      <w:tblPr>
        <w:tblW w:w="13595"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750"/>
        <w:gridCol w:w="992"/>
        <w:gridCol w:w="5954"/>
        <w:gridCol w:w="899"/>
      </w:tblGrid>
      <w:tr w:rsidR="00C56219">
        <w:trPr>
          <w:cantSplit/>
          <w:jc w:val="center"/>
        </w:trPr>
        <w:tc>
          <w:tcPr>
            <w:tcW w:w="5750" w:type="dxa"/>
            <w:tcBorders>
              <w:top w:val="single" w:sz="4" w:space="0" w:color="auto"/>
            </w:tcBorders>
          </w:tcPr>
          <w:p w:rsidR="00C56219" w:rsidRDefault="008F434D">
            <w:pPr>
              <w:pStyle w:val="Contenudetableau"/>
              <w:snapToGrid w:val="0"/>
              <w:rPr>
                <w:rFonts w:ascii="Calibri" w:hAnsi="Calibri"/>
                <w:b/>
                <w:iCs/>
                <w:sz w:val="20"/>
                <w:szCs w:val="20"/>
              </w:rPr>
            </w:pPr>
            <w:r>
              <w:rPr>
                <w:rFonts w:ascii="Calibri" w:hAnsi="Calibri"/>
                <w:b/>
                <w:iCs/>
                <w:sz w:val="20"/>
                <w:szCs w:val="20"/>
              </w:rPr>
              <w:t>ANCIEN DOSSIER PEDAGOGIQUE</w:t>
            </w:r>
          </w:p>
        </w:tc>
        <w:tc>
          <w:tcPr>
            <w:tcW w:w="992" w:type="dxa"/>
            <w:tcBorders>
              <w:top w:val="single" w:sz="4" w:space="0" w:color="auto"/>
            </w:tcBorders>
            <w:vAlign w:val="center"/>
          </w:tcPr>
          <w:p w:rsidR="00C56219" w:rsidRDefault="00C56219">
            <w:pPr>
              <w:snapToGrid w:val="0"/>
              <w:jc w:val="center"/>
              <w:rPr>
                <w:b/>
                <w:sz w:val="20"/>
                <w:szCs w:val="20"/>
                <w:lang w:eastAsia="ar-SA"/>
              </w:rPr>
            </w:pPr>
          </w:p>
        </w:tc>
        <w:tc>
          <w:tcPr>
            <w:tcW w:w="5954" w:type="dxa"/>
            <w:tcBorders>
              <w:top w:val="single" w:sz="4" w:space="0" w:color="auto"/>
            </w:tcBorders>
          </w:tcPr>
          <w:p w:rsidR="00C56219" w:rsidRDefault="008F434D">
            <w:pPr>
              <w:pStyle w:val="Contenudetableau"/>
              <w:snapToGrid w:val="0"/>
              <w:rPr>
                <w:rFonts w:ascii="Calibri" w:hAnsi="Calibri"/>
                <w:b/>
                <w:iCs/>
                <w:sz w:val="20"/>
                <w:szCs w:val="20"/>
              </w:rPr>
            </w:pPr>
            <w:r>
              <w:rPr>
                <w:rFonts w:ascii="Calibri" w:hAnsi="Calibri"/>
                <w:b/>
                <w:iCs/>
                <w:sz w:val="20"/>
                <w:szCs w:val="20"/>
              </w:rPr>
              <w:t>NOUVEAU DOSSIER PEDAGOGIQUE</w:t>
            </w:r>
          </w:p>
        </w:tc>
        <w:tc>
          <w:tcPr>
            <w:tcW w:w="899" w:type="dxa"/>
            <w:tcBorders>
              <w:top w:val="single" w:sz="4" w:space="0" w:color="auto"/>
            </w:tcBorders>
          </w:tcPr>
          <w:p w:rsidR="00C56219" w:rsidRDefault="00C56219">
            <w:pPr>
              <w:pStyle w:val="Contenudetableau"/>
              <w:snapToGrid w:val="0"/>
              <w:rPr>
                <w:rFonts w:ascii="Calibri" w:hAnsi="Calibri"/>
                <w:iCs/>
                <w:sz w:val="20"/>
                <w:szCs w:val="20"/>
              </w:rPr>
            </w:pPr>
          </w:p>
        </w:tc>
      </w:tr>
      <w:tr w:rsidR="00C56219">
        <w:trPr>
          <w:cantSplit/>
          <w:jc w:val="center"/>
        </w:trPr>
        <w:tc>
          <w:tcPr>
            <w:tcW w:w="5750" w:type="dxa"/>
            <w:shd w:val="clear" w:color="auto" w:fill="E5DFEC"/>
          </w:tcPr>
          <w:p w:rsidR="00C56219" w:rsidRDefault="00C56219">
            <w:pPr>
              <w:pStyle w:val="Contenudetableau"/>
              <w:snapToGrid w:val="0"/>
              <w:rPr>
                <w:rFonts w:ascii="Calibri" w:hAnsi="Calibri"/>
                <w:iCs/>
                <w:color w:val="7030A0"/>
                <w:sz w:val="20"/>
                <w:szCs w:val="20"/>
              </w:rPr>
            </w:pPr>
          </w:p>
        </w:tc>
        <w:tc>
          <w:tcPr>
            <w:tcW w:w="992" w:type="dxa"/>
            <w:shd w:val="clear" w:color="auto" w:fill="E5DFEC"/>
            <w:vAlign w:val="center"/>
          </w:tcPr>
          <w:p w:rsidR="00C56219" w:rsidRDefault="008F434D">
            <w:pPr>
              <w:snapToGrid w:val="0"/>
              <w:jc w:val="center"/>
              <w:rPr>
                <w:rFonts w:cs="Calibri"/>
                <w:b/>
                <w:sz w:val="20"/>
                <w:szCs w:val="20"/>
                <w:lang w:eastAsia="ar-SA"/>
              </w:rPr>
            </w:pPr>
            <w:r>
              <w:rPr>
                <w:rFonts w:cs="Calibri"/>
                <w:b/>
                <w:sz w:val="20"/>
                <w:szCs w:val="20"/>
                <w:lang w:eastAsia="ar-SA"/>
              </w:rPr>
              <w:t>ECTS</w:t>
            </w:r>
          </w:p>
        </w:tc>
        <w:tc>
          <w:tcPr>
            <w:tcW w:w="5954" w:type="dxa"/>
            <w:shd w:val="clear" w:color="auto" w:fill="E5DFEC"/>
          </w:tcPr>
          <w:p w:rsidR="00C56219" w:rsidRDefault="00C56219">
            <w:pPr>
              <w:pStyle w:val="Contenudetableau"/>
              <w:snapToGrid w:val="0"/>
              <w:rPr>
                <w:rFonts w:ascii="Calibri" w:hAnsi="Calibri" w:cs="Calibri"/>
                <w:b/>
                <w:iCs/>
                <w:color w:val="7030A0"/>
                <w:sz w:val="20"/>
                <w:szCs w:val="20"/>
              </w:rPr>
            </w:pPr>
          </w:p>
        </w:tc>
        <w:tc>
          <w:tcPr>
            <w:tcW w:w="899" w:type="dxa"/>
            <w:shd w:val="clear" w:color="auto" w:fill="E5DFEC"/>
          </w:tcPr>
          <w:p w:rsidR="00C56219" w:rsidRDefault="008F434D">
            <w:pPr>
              <w:snapToGrid w:val="0"/>
              <w:jc w:val="center"/>
              <w:rPr>
                <w:rFonts w:cs="Calibri"/>
                <w:b/>
                <w:iCs/>
                <w:sz w:val="20"/>
                <w:szCs w:val="20"/>
              </w:rPr>
            </w:pPr>
            <w:r>
              <w:rPr>
                <w:rFonts w:cs="Calibri"/>
                <w:b/>
                <w:sz w:val="20"/>
                <w:szCs w:val="20"/>
                <w:lang w:eastAsia="ar-SA"/>
              </w:rPr>
              <w:t>ECTS</w:t>
            </w:r>
          </w:p>
        </w:tc>
      </w:tr>
      <w:tr w:rsidR="00C56219">
        <w:trPr>
          <w:cantSplit/>
          <w:jc w:val="center"/>
        </w:trPr>
        <w:tc>
          <w:tcPr>
            <w:tcW w:w="5750" w:type="dxa"/>
            <w:shd w:val="clear" w:color="auto" w:fill="CCFFFF"/>
          </w:tcPr>
          <w:p w:rsidR="00C56219" w:rsidRDefault="00C56219">
            <w:pPr>
              <w:pStyle w:val="Contenudetableau"/>
              <w:snapToGrid w:val="0"/>
              <w:rPr>
                <w:rFonts w:ascii="Calibri" w:hAnsi="Calibri"/>
                <w:sz w:val="20"/>
                <w:szCs w:val="20"/>
              </w:rPr>
            </w:pPr>
          </w:p>
        </w:tc>
        <w:tc>
          <w:tcPr>
            <w:tcW w:w="992" w:type="dxa"/>
            <w:shd w:val="clear" w:color="auto" w:fill="CCFFFF"/>
            <w:vAlign w:val="center"/>
          </w:tcPr>
          <w:p w:rsidR="00C56219" w:rsidRDefault="00C56219">
            <w:pPr>
              <w:snapToGrid w:val="0"/>
              <w:jc w:val="center"/>
              <w:rPr>
                <w:sz w:val="20"/>
                <w:szCs w:val="20"/>
                <w:lang w:eastAsia="ar-SA"/>
              </w:rPr>
            </w:pPr>
          </w:p>
        </w:tc>
        <w:tc>
          <w:tcPr>
            <w:tcW w:w="5954" w:type="dxa"/>
            <w:shd w:val="clear" w:color="auto" w:fill="CCFFFF"/>
          </w:tcPr>
          <w:p w:rsidR="00C56219" w:rsidRDefault="008F434D">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99" w:type="dxa"/>
            <w:shd w:val="clear" w:color="auto" w:fill="CCFFFF"/>
            <w:vAlign w:val="center"/>
          </w:tcPr>
          <w:p w:rsidR="00C56219" w:rsidRDefault="00C56219">
            <w:pPr>
              <w:snapToGrid w:val="0"/>
              <w:jc w:val="center"/>
              <w:rPr>
                <w:color w:val="0000FF"/>
                <w:sz w:val="20"/>
                <w:szCs w:val="20"/>
                <w:lang w:eastAsia="ar-SA"/>
              </w:rPr>
            </w:pPr>
          </w:p>
        </w:tc>
      </w:tr>
      <w:tr w:rsidR="00C56219">
        <w:trPr>
          <w:cantSplit/>
          <w:jc w:val="center"/>
        </w:trPr>
        <w:tc>
          <w:tcPr>
            <w:tcW w:w="5750" w:type="dxa"/>
            <w:shd w:val="clear" w:color="auto" w:fill="CCFFFF"/>
          </w:tcPr>
          <w:p w:rsidR="00C56219" w:rsidRDefault="008F434D">
            <w:pPr>
              <w:pStyle w:val="Contenudetableau"/>
              <w:snapToGrid w:val="0"/>
              <w:rPr>
                <w:rFonts w:ascii="Calibri" w:hAnsi="Calibri"/>
                <w:iCs/>
                <w:sz w:val="20"/>
                <w:szCs w:val="20"/>
              </w:rPr>
            </w:pPr>
            <w:r>
              <w:rPr>
                <w:rFonts w:ascii="Calibri" w:hAnsi="Calibri"/>
                <w:iCs/>
                <w:sz w:val="20"/>
                <w:szCs w:val="20"/>
              </w:rPr>
              <w:t>ABSTRACTION : Mathématiques</w:t>
            </w:r>
          </w:p>
        </w:tc>
        <w:tc>
          <w:tcPr>
            <w:tcW w:w="992" w:type="dxa"/>
            <w:shd w:val="clear" w:color="auto" w:fill="CCFFFF"/>
            <w:vAlign w:val="center"/>
          </w:tcPr>
          <w:p w:rsidR="00C56219" w:rsidRDefault="008F434D">
            <w:pPr>
              <w:snapToGrid w:val="0"/>
              <w:jc w:val="center"/>
              <w:rPr>
                <w:sz w:val="20"/>
                <w:szCs w:val="20"/>
                <w:lang w:eastAsia="ar-SA"/>
              </w:rPr>
            </w:pPr>
            <w:r>
              <w:rPr>
                <w:sz w:val="20"/>
                <w:szCs w:val="20"/>
                <w:lang w:eastAsia="ar-SA"/>
              </w:rPr>
              <w:t>23</w:t>
            </w:r>
          </w:p>
        </w:tc>
        <w:tc>
          <w:tcPr>
            <w:tcW w:w="5954" w:type="dxa"/>
            <w:tcBorders>
              <w:top w:val="single" w:sz="4" w:space="0" w:color="auto"/>
            </w:tcBorders>
          </w:tcPr>
          <w:p w:rsidR="00C56219" w:rsidRDefault="008F434D">
            <w:r>
              <w:t>Mathématiques appliquées</w:t>
            </w:r>
          </w:p>
        </w:tc>
        <w:tc>
          <w:tcPr>
            <w:tcW w:w="899" w:type="dxa"/>
            <w:shd w:val="clear" w:color="auto" w:fill="CCFFFF"/>
          </w:tcPr>
          <w:p w:rsidR="00C56219" w:rsidRDefault="008F434D">
            <w:pPr>
              <w:pStyle w:val="Contenudetableau"/>
              <w:snapToGrid w:val="0"/>
              <w:jc w:val="center"/>
              <w:rPr>
                <w:rFonts w:ascii="Calibri" w:hAnsi="Calibri"/>
                <w:iCs/>
                <w:color w:val="0000FF"/>
                <w:sz w:val="20"/>
                <w:szCs w:val="20"/>
              </w:rPr>
            </w:pPr>
            <w:r>
              <w:rPr>
                <w:rFonts w:ascii="Calibri" w:hAnsi="Calibri"/>
                <w:iCs/>
                <w:color w:val="0000FF"/>
                <w:sz w:val="20"/>
                <w:szCs w:val="20"/>
              </w:rPr>
              <w:t>1</w:t>
            </w:r>
            <w:ins w:id="49" w:author="LEEGTE Pascale" w:date="2020-03-17T15:38:00Z">
              <w:r>
                <w:rPr>
                  <w:rFonts w:ascii="Calibri" w:hAnsi="Calibri"/>
                  <w:iCs/>
                  <w:color w:val="0000FF"/>
                  <w:sz w:val="20"/>
                  <w:szCs w:val="20"/>
                </w:rPr>
                <w:t>3</w:t>
              </w:r>
            </w:ins>
            <w:del w:id="50" w:author="LEEGTE Pascale" w:date="2020-03-17T15:38:00Z">
              <w:r>
                <w:rPr>
                  <w:rFonts w:ascii="Calibri" w:hAnsi="Calibri"/>
                  <w:iCs/>
                  <w:color w:val="0000FF"/>
                  <w:sz w:val="20"/>
                  <w:szCs w:val="20"/>
                </w:rPr>
                <w:delText>0</w:delText>
              </w:r>
            </w:del>
          </w:p>
        </w:tc>
      </w:tr>
      <w:tr w:rsidR="00C56219">
        <w:trPr>
          <w:cantSplit/>
          <w:jc w:val="center"/>
        </w:trPr>
        <w:tc>
          <w:tcPr>
            <w:tcW w:w="5750" w:type="dxa"/>
            <w:shd w:val="clear" w:color="auto" w:fill="CCFFFF"/>
          </w:tcPr>
          <w:p w:rsidR="00C56219" w:rsidRDefault="008F434D">
            <w:pPr>
              <w:pStyle w:val="Contenudetableau"/>
              <w:snapToGrid w:val="0"/>
              <w:rPr>
                <w:rFonts w:ascii="Calibri" w:hAnsi="Calibri" w:cs="Calibri"/>
                <w:sz w:val="20"/>
                <w:szCs w:val="20"/>
              </w:rPr>
            </w:pPr>
            <w:r>
              <w:rPr>
                <w:rFonts w:ascii="Calibri" w:hAnsi="Calibri" w:cs="Calibri"/>
                <w:sz w:val="20"/>
                <w:szCs w:val="20"/>
              </w:rPr>
              <w:t>ABSTRACTION : Chimie</w:t>
            </w:r>
          </w:p>
        </w:tc>
        <w:tc>
          <w:tcPr>
            <w:tcW w:w="992" w:type="dxa"/>
            <w:shd w:val="clear" w:color="auto" w:fill="CCFFFF"/>
            <w:vAlign w:val="center"/>
          </w:tcPr>
          <w:p w:rsidR="00C56219" w:rsidRDefault="008F434D">
            <w:pPr>
              <w:snapToGrid w:val="0"/>
              <w:jc w:val="center"/>
              <w:rPr>
                <w:sz w:val="20"/>
                <w:szCs w:val="20"/>
                <w:lang w:eastAsia="ar-SA"/>
              </w:rPr>
            </w:pPr>
            <w:r>
              <w:rPr>
                <w:sz w:val="20"/>
                <w:szCs w:val="20"/>
                <w:lang w:eastAsia="ar-SA"/>
              </w:rPr>
              <w:t>14</w:t>
            </w:r>
          </w:p>
        </w:tc>
        <w:tc>
          <w:tcPr>
            <w:tcW w:w="5954" w:type="dxa"/>
            <w:tcBorders>
              <w:top w:val="single" w:sz="4" w:space="0" w:color="auto"/>
            </w:tcBorders>
          </w:tcPr>
          <w:p w:rsidR="00C56219" w:rsidRDefault="008F434D">
            <w:r>
              <w:t xml:space="preserve">Science chimiques </w:t>
            </w:r>
            <w:r>
              <w:t>appliquées</w:t>
            </w:r>
          </w:p>
        </w:tc>
        <w:tc>
          <w:tcPr>
            <w:tcW w:w="899" w:type="dxa"/>
            <w:shd w:val="clear" w:color="auto" w:fill="CCFFFF"/>
          </w:tcPr>
          <w:p w:rsidR="00C56219" w:rsidRDefault="008F434D">
            <w:pPr>
              <w:pStyle w:val="Contenudetableau"/>
              <w:snapToGrid w:val="0"/>
              <w:jc w:val="center"/>
              <w:rPr>
                <w:rFonts w:ascii="Calibri" w:hAnsi="Calibri"/>
                <w:color w:val="0000FF"/>
                <w:sz w:val="20"/>
                <w:szCs w:val="20"/>
              </w:rPr>
            </w:pPr>
            <w:r>
              <w:rPr>
                <w:rFonts w:ascii="Calibri" w:hAnsi="Calibri"/>
                <w:color w:val="0000FF"/>
                <w:sz w:val="20"/>
                <w:szCs w:val="20"/>
              </w:rPr>
              <w:t>7</w:t>
            </w:r>
          </w:p>
        </w:tc>
      </w:tr>
      <w:tr w:rsidR="00C56219">
        <w:trPr>
          <w:cantSplit/>
          <w:jc w:val="center"/>
        </w:trPr>
        <w:tc>
          <w:tcPr>
            <w:tcW w:w="5750" w:type="dxa"/>
            <w:shd w:val="clear" w:color="auto" w:fill="CCFFFF"/>
          </w:tcPr>
          <w:p w:rsidR="00C56219" w:rsidRDefault="008F434D">
            <w:pPr>
              <w:pStyle w:val="Contenudetableau"/>
              <w:snapToGrid w:val="0"/>
              <w:rPr>
                <w:rFonts w:ascii="Calibri" w:hAnsi="Calibri" w:cs="Calibri"/>
                <w:sz w:val="20"/>
                <w:szCs w:val="20"/>
              </w:rPr>
            </w:pPr>
            <w:r>
              <w:rPr>
                <w:rFonts w:ascii="Calibri" w:hAnsi="Calibri" w:cs="Calibri"/>
                <w:sz w:val="20"/>
                <w:szCs w:val="20"/>
              </w:rPr>
              <w:t>ABSTRACTION : Physique</w:t>
            </w:r>
          </w:p>
        </w:tc>
        <w:tc>
          <w:tcPr>
            <w:tcW w:w="992" w:type="dxa"/>
            <w:shd w:val="clear" w:color="auto" w:fill="CCFFFF"/>
            <w:vAlign w:val="center"/>
          </w:tcPr>
          <w:p w:rsidR="00C56219" w:rsidRDefault="008F434D">
            <w:pPr>
              <w:snapToGrid w:val="0"/>
              <w:jc w:val="center"/>
              <w:rPr>
                <w:sz w:val="20"/>
                <w:szCs w:val="20"/>
                <w:lang w:eastAsia="ar-SA"/>
              </w:rPr>
            </w:pPr>
            <w:r>
              <w:rPr>
                <w:sz w:val="20"/>
                <w:szCs w:val="20"/>
                <w:lang w:eastAsia="ar-SA"/>
              </w:rPr>
              <w:t>23</w:t>
            </w:r>
          </w:p>
        </w:tc>
        <w:tc>
          <w:tcPr>
            <w:tcW w:w="5954" w:type="dxa"/>
            <w:tcBorders>
              <w:top w:val="single" w:sz="4" w:space="0" w:color="auto"/>
            </w:tcBorders>
          </w:tcPr>
          <w:p w:rsidR="00C56219" w:rsidRDefault="008F434D">
            <w:r>
              <w:t>Physique générale</w:t>
            </w:r>
          </w:p>
        </w:tc>
        <w:tc>
          <w:tcPr>
            <w:tcW w:w="899" w:type="dxa"/>
            <w:shd w:val="clear" w:color="auto" w:fill="CCFFFF"/>
          </w:tcPr>
          <w:p w:rsidR="00C56219" w:rsidRDefault="008F434D">
            <w:pPr>
              <w:pStyle w:val="Contenudetableau"/>
              <w:snapToGrid w:val="0"/>
              <w:jc w:val="center"/>
              <w:rPr>
                <w:rFonts w:ascii="Calibri" w:hAnsi="Calibri"/>
                <w:color w:val="0000FF"/>
                <w:sz w:val="20"/>
                <w:szCs w:val="20"/>
              </w:rPr>
            </w:pPr>
            <w:r>
              <w:rPr>
                <w:rFonts w:ascii="Calibri" w:hAnsi="Calibri"/>
                <w:color w:val="0000FF"/>
                <w:sz w:val="20"/>
                <w:szCs w:val="20"/>
              </w:rPr>
              <w:t>6</w:t>
            </w:r>
          </w:p>
        </w:tc>
      </w:tr>
      <w:tr w:rsidR="00C56219">
        <w:trPr>
          <w:cantSplit/>
          <w:jc w:val="center"/>
        </w:trPr>
        <w:tc>
          <w:tcPr>
            <w:tcW w:w="5750" w:type="dxa"/>
            <w:shd w:val="clear" w:color="auto" w:fill="CCFFFF"/>
          </w:tcPr>
          <w:p w:rsidR="00C56219" w:rsidRDefault="00C56219">
            <w:pPr>
              <w:pStyle w:val="Contenudetableau"/>
              <w:snapToGrid w:val="0"/>
              <w:rPr>
                <w:rFonts w:ascii="Calibri" w:hAnsi="Calibri" w:cs="Calibri"/>
                <w:sz w:val="20"/>
                <w:szCs w:val="20"/>
              </w:rPr>
            </w:pPr>
          </w:p>
        </w:tc>
        <w:tc>
          <w:tcPr>
            <w:tcW w:w="992" w:type="dxa"/>
            <w:shd w:val="clear" w:color="auto" w:fill="CCFFFF"/>
            <w:vAlign w:val="center"/>
          </w:tcPr>
          <w:p w:rsidR="00C56219" w:rsidRDefault="00C56219">
            <w:pPr>
              <w:snapToGrid w:val="0"/>
              <w:jc w:val="center"/>
              <w:rPr>
                <w:sz w:val="20"/>
                <w:szCs w:val="20"/>
                <w:lang w:eastAsia="ar-SA"/>
              </w:rPr>
            </w:pPr>
          </w:p>
        </w:tc>
        <w:tc>
          <w:tcPr>
            <w:tcW w:w="5954" w:type="dxa"/>
            <w:tcBorders>
              <w:top w:val="single" w:sz="4" w:space="0" w:color="auto"/>
            </w:tcBorders>
          </w:tcPr>
          <w:p w:rsidR="00C56219" w:rsidRDefault="008F434D">
            <w:r>
              <w:t xml:space="preserve">Electricité appliquée </w:t>
            </w:r>
          </w:p>
        </w:tc>
        <w:tc>
          <w:tcPr>
            <w:tcW w:w="899" w:type="dxa"/>
            <w:shd w:val="clear" w:color="auto" w:fill="CCFFFF"/>
          </w:tcPr>
          <w:p w:rsidR="00C56219" w:rsidRDefault="008F434D">
            <w:pPr>
              <w:snapToGrid w:val="0"/>
              <w:jc w:val="center"/>
              <w:rPr>
                <w:color w:val="0000FF"/>
                <w:sz w:val="20"/>
                <w:szCs w:val="20"/>
                <w:lang w:eastAsia="ar-SA"/>
              </w:rPr>
            </w:pPr>
            <w:r>
              <w:rPr>
                <w:color w:val="0000FF"/>
                <w:sz w:val="20"/>
                <w:szCs w:val="20"/>
                <w:lang w:eastAsia="ar-SA"/>
              </w:rPr>
              <w:t>6</w:t>
            </w:r>
          </w:p>
        </w:tc>
      </w:tr>
      <w:tr w:rsidR="00C56219">
        <w:trPr>
          <w:cantSplit/>
          <w:jc w:val="center"/>
        </w:trPr>
        <w:tc>
          <w:tcPr>
            <w:tcW w:w="5750" w:type="dxa"/>
            <w:shd w:val="clear" w:color="auto" w:fill="CCFFFF"/>
          </w:tcPr>
          <w:p w:rsidR="00C56219" w:rsidRDefault="00C56219">
            <w:pPr>
              <w:pStyle w:val="Contenudetableau"/>
              <w:snapToGrid w:val="0"/>
              <w:rPr>
                <w:rFonts w:ascii="Calibri" w:hAnsi="Calibri" w:cs="Calibri"/>
                <w:sz w:val="20"/>
                <w:szCs w:val="20"/>
              </w:rPr>
            </w:pPr>
          </w:p>
        </w:tc>
        <w:tc>
          <w:tcPr>
            <w:tcW w:w="992" w:type="dxa"/>
            <w:shd w:val="clear" w:color="auto" w:fill="CCFFFF"/>
            <w:vAlign w:val="center"/>
          </w:tcPr>
          <w:p w:rsidR="00C56219" w:rsidRDefault="00C56219">
            <w:pPr>
              <w:snapToGrid w:val="0"/>
              <w:jc w:val="center"/>
              <w:rPr>
                <w:sz w:val="20"/>
                <w:szCs w:val="20"/>
                <w:lang w:eastAsia="ar-SA"/>
              </w:rPr>
            </w:pPr>
          </w:p>
        </w:tc>
        <w:tc>
          <w:tcPr>
            <w:tcW w:w="5954" w:type="dxa"/>
            <w:tcBorders>
              <w:top w:val="single" w:sz="4" w:space="0" w:color="auto"/>
            </w:tcBorders>
          </w:tcPr>
          <w:p w:rsidR="00C56219" w:rsidRDefault="008F434D">
            <w:r>
              <w:t>Automatique et robotique</w:t>
            </w:r>
          </w:p>
        </w:tc>
        <w:tc>
          <w:tcPr>
            <w:tcW w:w="899" w:type="dxa"/>
            <w:shd w:val="clear" w:color="auto" w:fill="CCFFFF"/>
          </w:tcPr>
          <w:p w:rsidR="00C56219" w:rsidRDefault="008F434D">
            <w:pPr>
              <w:pStyle w:val="Contenudetableau"/>
              <w:snapToGrid w:val="0"/>
              <w:jc w:val="center"/>
              <w:rPr>
                <w:rFonts w:ascii="Calibri" w:hAnsi="Calibri"/>
                <w:color w:val="0000FF"/>
                <w:sz w:val="20"/>
                <w:szCs w:val="20"/>
              </w:rPr>
            </w:pPr>
            <w:r>
              <w:rPr>
                <w:rFonts w:ascii="Calibri" w:hAnsi="Calibri"/>
                <w:color w:val="0000FF"/>
                <w:sz w:val="20"/>
                <w:szCs w:val="20"/>
              </w:rPr>
              <w:t>6</w:t>
            </w:r>
          </w:p>
        </w:tc>
      </w:tr>
      <w:tr w:rsidR="00C56219">
        <w:trPr>
          <w:cantSplit/>
          <w:jc w:val="center"/>
        </w:trPr>
        <w:tc>
          <w:tcPr>
            <w:tcW w:w="5750" w:type="dxa"/>
            <w:shd w:val="clear" w:color="auto" w:fill="CCFFFF"/>
          </w:tcPr>
          <w:p w:rsidR="00C56219" w:rsidRDefault="00C56219">
            <w:pPr>
              <w:pStyle w:val="Contenudetableau"/>
              <w:snapToGrid w:val="0"/>
              <w:rPr>
                <w:rFonts w:ascii="Calibri" w:hAnsi="Calibri" w:cs="Calibri"/>
                <w:sz w:val="20"/>
                <w:szCs w:val="20"/>
              </w:rPr>
            </w:pPr>
          </w:p>
        </w:tc>
        <w:tc>
          <w:tcPr>
            <w:tcW w:w="992" w:type="dxa"/>
            <w:shd w:val="clear" w:color="auto" w:fill="CCFFFF"/>
            <w:vAlign w:val="center"/>
          </w:tcPr>
          <w:p w:rsidR="00C56219" w:rsidRDefault="00C56219">
            <w:pPr>
              <w:snapToGrid w:val="0"/>
              <w:jc w:val="center"/>
              <w:rPr>
                <w:sz w:val="20"/>
                <w:szCs w:val="20"/>
                <w:lang w:eastAsia="ar-SA"/>
              </w:rPr>
            </w:pPr>
          </w:p>
        </w:tc>
        <w:tc>
          <w:tcPr>
            <w:tcW w:w="5954" w:type="dxa"/>
            <w:tcBorders>
              <w:top w:val="single" w:sz="4" w:space="0" w:color="auto"/>
            </w:tcBorders>
          </w:tcPr>
          <w:p w:rsidR="00C56219" w:rsidRDefault="008F434D">
            <w:r>
              <w:t>Mécanique et mécanique des fluides</w:t>
            </w:r>
          </w:p>
        </w:tc>
        <w:tc>
          <w:tcPr>
            <w:tcW w:w="899" w:type="dxa"/>
            <w:shd w:val="clear" w:color="auto" w:fill="CCFFFF"/>
          </w:tcPr>
          <w:p w:rsidR="00C56219" w:rsidRDefault="008F434D">
            <w:pPr>
              <w:pStyle w:val="Contenudetableau"/>
              <w:snapToGrid w:val="0"/>
              <w:jc w:val="center"/>
              <w:rPr>
                <w:rFonts w:ascii="Calibri" w:hAnsi="Calibri"/>
                <w:color w:val="0000FF"/>
                <w:sz w:val="20"/>
                <w:szCs w:val="20"/>
              </w:rPr>
            </w:pPr>
            <w:r>
              <w:rPr>
                <w:rFonts w:ascii="Calibri" w:hAnsi="Calibri"/>
                <w:color w:val="0000FF"/>
                <w:sz w:val="20"/>
                <w:szCs w:val="20"/>
              </w:rPr>
              <w:t>6</w:t>
            </w:r>
          </w:p>
        </w:tc>
      </w:tr>
      <w:tr w:rsidR="00C56219">
        <w:trPr>
          <w:cantSplit/>
          <w:jc w:val="center"/>
        </w:trPr>
        <w:tc>
          <w:tcPr>
            <w:tcW w:w="5750" w:type="dxa"/>
            <w:shd w:val="clear" w:color="auto" w:fill="CCFFFF"/>
          </w:tcPr>
          <w:p w:rsidR="00C56219" w:rsidRDefault="00C56219">
            <w:pPr>
              <w:pStyle w:val="Contenudetableau"/>
              <w:snapToGrid w:val="0"/>
              <w:rPr>
                <w:rFonts w:ascii="Calibri" w:hAnsi="Calibri" w:cs="Calibri"/>
                <w:sz w:val="20"/>
                <w:szCs w:val="20"/>
              </w:rPr>
            </w:pPr>
          </w:p>
        </w:tc>
        <w:tc>
          <w:tcPr>
            <w:tcW w:w="992" w:type="dxa"/>
            <w:shd w:val="clear" w:color="auto" w:fill="CCFFFF"/>
            <w:vAlign w:val="center"/>
          </w:tcPr>
          <w:p w:rsidR="00C56219" w:rsidRDefault="00C56219">
            <w:pPr>
              <w:snapToGrid w:val="0"/>
              <w:jc w:val="center"/>
              <w:rPr>
                <w:sz w:val="20"/>
                <w:szCs w:val="20"/>
                <w:lang w:eastAsia="ar-SA"/>
              </w:rPr>
            </w:pPr>
          </w:p>
        </w:tc>
        <w:tc>
          <w:tcPr>
            <w:tcW w:w="5954" w:type="dxa"/>
            <w:tcBorders>
              <w:top w:val="single" w:sz="4" w:space="0" w:color="auto"/>
            </w:tcBorders>
          </w:tcPr>
          <w:p w:rsidR="00C56219" w:rsidRDefault="008F434D">
            <w:r>
              <w:t>Résistance des matériaux</w:t>
            </w:r>
          </w:p>
        </w:tc>
        <w:tc>
          <w:tcPr>
            <w:tcW w:w="899" w:type="dxa"/>
            <w:shd w:val="clear" w:color="auto" w:fill="CCFFFF"/>
            <w:vAlign w:val="center"/>
          </w:tcPr>
          <w:p w:rsidR="00C56219" w:rsidRDefault="008F434D">
            <w:pPr>
              <w:pStyle w:val="Contenudetableau"/>
              <w:snapToGrid w:val="0"/>
              <w:jc w:val="center"/>
              <w:rPr>
                <w:rFonts w:ascii="Calibri" w:hAnsi="Calibri"/>
                <w:color w:val="0000FF"/>
                <w:sz w:val="20"/>
                <w:szCs w:val="20"/>
              </w:rPr>
            </w:pPr>
            <w:ins w:id="51" w:author="LEEGTE Pascale" w:date="2020-03-17T15:39:00Z">
              <w:r>
                <w:rPr>
                  <w:rFonts w:ascii="Calibri" w:hAnsi="Calibri"/>
                  <w:color w:val="0000FF"/>
                  <w:sz w:val="20"/>
                  <w:szCs w:val="20"/>
                </w:rPr>
                <w:t>4</w:t>
              </w:r>
            </w:ins>
            <w:del w:id="52" w:author="LEEGTE Pascale" w:date="2020-03-17T15:39:00Z">
              <w:r>
                <w:rPr>
                  <w:rFonts w:ascii="Calibri" w:hAnsi="Calibri"/>
                  <w:color w:val="0000FF"/>
                  <w:sz w:val="20"/>
                  <w:szCs w:val="20"/>
                </w:rPr>
                <w:delText>3</w:delText>
              </w:r>
            </w:del>
          </w:p>
        </w:tc>
      </w:tr>
      <w:tr w:rsidR="00C56219">
        <w:trPr>
          <w:cantSplit/>
          <w:trHeight w:val="353"/>
          <w:jc w:val="center"/>
        </w:trPr>
        <w:tc>
          <w:tcPr>
            <w:tcW w:w="5750" w:type="dxa"/>
            <w:shd w:val="clear" w:color="auto" w:fill="CCFFFF"/>
          </w:tcPr>
          <w:p w:rsidR="00C56219" w:rsidRDefault="00C56219">
            <w:pPr>
              <w:pStyle w:val="Contenudetableau"/>
              <w:snapToGrid w:val="0"/>
              <w:rPr>
                <w:rFonts w:ascii="Calibri" w:hAnsi="Calibri" w:cs="Calibri"/>
                <w:sz w:val="20"/>
                <w:szCs w:val="20"/>
                <w:lang w:eastAsia="fr-BE"/>
              </w:rPr>
            </w:pPr>
          </w:p>
        </w:tc>
        <w:tc>
          <w:tcPr>
            <w:tcW w:w="992" w:type="dxa"/>
            <w:shd w:val="clear" w:color="auto" w:fill="CCFFFF"/>
          </w:tcPr>
          <w:p w:rsidR="00C56219" w:rsidRDefault="00C56219">
            <w:pPr>
              <w:snapToGrid w:val="0"/>
              <w:jc w:val="center"/>
              <w:rPr>
                <w:sz w:val="20"/>
                <w:szCs w:val="20"/>
                <w:lang w:eastAsia="ar-SA"/>
              </w:rPr>
            </w:pPr>
          </w:p>
        </w:tc>
        <w:tc>
          <w:tcPr>
            <w:tcW w:w="5954" w:type="dxa"/>
            <w:tcBorders>
              <w:top w:val="single" w:sz="4" w:space="0" w:color="auto"/>
            </w:tcBorders>
          </w:tcPr>
          <w:p w:rsidR="00C56219" w:rsidRDefault="008F434D">
            <w:r>
              <w:t>Techniques informatiques</w:t>
            </w:r>
          </w:p>
        </w:tc>
        <w:tc>
          <w:tcPr>
            <w:tcW w:w="899" w:type="dxa"/>
            <w:shd w:val="clear" w:color="auto" w:fill="CCFFFF"/>
          </w:tcPr>
          <w:p w:rsidR="00C56219" w:rsidRDefault="008F434D">
            <w:pPr>
              <w:pStyle w:val="Contenudetableau"/>
              <w:snapToGrid w:val="0"/>
              <w:jc w:val="center"/>
              <w:rPr>
                <w:rFonts w:ascii="Calibri" w:hAnsi="Calibri"/>
                <w:color w:val="0000FF"/>
                <w:sz w:val="20"/>
                <w:szCs w:val="20"/>
              </w:rPr>
            </w:pPr>
            <w:ins w:id="53" w:author="LEEGTE Pascale" w:date="2020-03-17T15:39:00Z">
              <w:r>
                <w:rPr>
                  <w:rFonts w:ascii="Calibri" w:hAnsi="Calibri"/>
                  <w:color w:val="0000FF"/>
                  <w:sz w:val="20"/>
                  <w:szCs w:val="20"/>
                </w:rPr>
                <w:t>6</w:t>
              </w:r>
            </w:ins>
            <w:del w:id="54" w:author="LEEGTE Pascale" w:date="2020-03-17T15:39:00Z">
              <w:r>
                <w:rPr>
                  <w:rFonts w:ascii="Calibri" w:hAnsi="Calibri"/>
                  <w:color w:val="0000FF"/>
                  <w:sz w:val="20"/>
                  <w:szCs w:val="20"/>
                </w:rPr>
                <w:delText>8</w:delText>
              </w:r>
            </w:del>
          </w:p>
        </w:tc>
      </w:tr>
      <w:tr w:rsidR="00C56219">
        <w:trPr>
          <w:cantSplit/>
          <w:trHeight w:val="335"/>
          <w:jc w:val="center"/>
        </w:trPr>
        <w:tc>
          <w:tcPr>
            <w:tcW w:w="5750" w:type="dxa"/>
            <w:shd w:val="clear" w:color="auto" w:fill="CCFFFF"/>
          </w:tcPr>
          <w:p w:rsidR="00C56219" w:rsidRDefault="00C56219">
            <w:pPr>
              <w:pStyle w:val="Contenudetableau"/>
              <w:snapToGrid w:val="0"/>
              <w:rPr>
                <w:rFonts w:ascii="Calibri" w:hAnsi="Calibri" w:cs="Calibri"/>
                <w:sz w:val="20"/>
                <w:szCs w:val="20"/>
                <w:lang w:eastAsia="fr-BE"/>
              </w:rPr>
            </w:pPr>
          </w:p>
        </w:tc>
        <w:tc>
          <w:tcPr>
            <w:tcW w:w="992" w:type="dxa"/>
            <w:shd w:val="clear" w:color="auto" w:fill="CCFFFF"/>
            <w:vAlign w:val="center"/>
          </w:tcPr>
          <w:p w:rsidR="00C56219" w:rsidRDefault="00C56219">
            <w:pPr>
              <w:snapToGrid w:val="0"/>
              <w:jc w:val="center"/>
              <w:rPr>
                <w:sz w:val="20"/>
                <w:szCs w:val="20"/>
                <w:lang w:eastAsia="ar-SA"/>
              </w:rPr>
            </w:pPr>
          </w:p>
        </w:tc>
        <w:tc>
          <w:tcPr>
            <w:tcW w:w="5954" w:type="dxa"/>
            <w:tcBorders>
              <w:top w:val="single" w:sz="4" w:space="0" w:color="auto"/>
            </w:tcBorders>
          </w:tcPr>
          <w:p w:rsidR="00C56219" w:rsidRDefault="008F434D">
            <w:r>
              <w:t>Méthodologie scientifique</w:t>
            </w:r>
          </w:p>
        </w:tc>
        <w:tc>
          <w:tcPr>
            <w:tcW w:w="899" w:type="dxa"/>
            <w:shd w:val="clear" w:color="auto" w:fill="CCFFFF"/>
          </w:tcPr>
          <w:p w:rsidR="00C56219" w:rsidRDefault="008F434D">
            <w:pPr>
              <w:pStyle w:val="Contenudetableau"/>
              <w:snapToGrid w:val="0"/>
              <w:jc w:val="center"/>
              <w:rPr>
                <w:rFonts w:ascii="Calibri" w:hAnsi="Calibri"/>
                <w:color w:val="0000FF"/>
                <w:sz w:val="20"/>
                <w:szCs w:val="20"/>
              </w:rPr>
            </w:pPr>
            <w:r>
              <w:rPr>
                <w:rFonts w:ascii="Calibri" w:hAnsi="Calibri"/>
                <w:color w:val="0000FF"/>
                <w:sz w:val="20"/>
                <w:szCs w:val="20"/>
              </w:rPr>
              <w:t>3</w:t>
            </w:r>
          </w:p>
        </w:tc>
      </w:tr>
      <w:tr w:rsidR="00C56219">
        <w:trPr>
          <w:cantSplit/>
          <w:jc w:val="center"/>
        </w:trPr>
        <w:tc>
          <w:tcPr>
            <w:tcW w:w="5750" w:type="dxa"/>
            <w:shd w:val="clear" w:color="auto" w:fill="CCFFFF"/>
          </w:tcPr>
          <w:p w:rsidR="00C56219" w:rsidRDefault="00C56219">
            <w:pPr>
              <w:pStyle w:val="Contenudetableau"/>
              <w:snapToGrid w:val="0"/>
              <w:rPr>
                <w:rFonts w:ascii="Calibri" w:hAnsi="Calibri" w:cs="Calibri"/>
                <w:color w:val="009644"/>
                <w:sz w:val="20"/>
                <w:szCs w:val="20"/>
              </w:rPr>
            </w:pPr>
          </w:p>
        </w:tc>
        <w:tc>
          <w:tcPr>
            <w:tcW w:w="992" w:type="dxa"/>
            <w:shd w:val="clear" w:color="auto" w:fill="CCFFFF"/>
            <w:vAlign w:val="center"/>
          </w:tcPr>
          <w:p w:rsidR="00C56219" w:rsidRDefault="00C56219">
            <w:pPr>
              <w:snapToGrid w:val="0"/>
              <w:jc w:val="center"/>
              <w:rPr>
                <w:sz w:val="20"/>
                <w:szCs w:val="20"/>
                <w:lang w:eastAsia="ar-SA"/>
              </w:rPr>
            </w:pPr>
          </w:p>
        </w:tc>
        <w:tc>
          <w:tcPr>
            <w:tcW w:w="5954" w:type="dxa"/>
            <w:tcBorders>
              <w:top w:val="single" w:sz="4" w:space="0" w:color="auto"/>
            </w:tcBorders>
          </w:tcPr>
          <w:p w:rsidR="00C56219" w:rsidRDefault="008F434D">
            <w:r>
              <w:t>Gestion contemporaine des entreprises</w:t>
            </w:r>
          </w:p>
        </w:tc>
        <w:tc>
          <w:tcPr>
            <w:tcW w:w="899" w:type="dxa"/>
            <w:shd w:val="clear" w:color="auto" w:fill="CCFFFF"/>
          </w:tcPr>
          <w:p w:rsidR="00C56219" w:rsidRDefault="008F434D">
            <w:pPr>
              <w:pStyle w:val="Contenudetableau"/>
              <w:snapToGrid w:val="0"/>
              <w:jc w:val="center"/>
              <w:rPr>
                <w:rFonts w:ascii="Calibri" w:hAnsi="Calibri"/>
                <w:color w:val="0000FF"/>
                <w:sz w:val="20"/>
                <w:szCs w:val="20"/>
              </w:rPr>
            </w:pPr>
            <w:ins w:id="55" w:author="LEEGTE Pascale" w:date="2020-03-17T15:39:00Z">
              <w:r>
                <w:rPr>
                  <w:rFonts w:ascii="Calibri" w:hAnsi="Calibri"/>
                  <w:color w:val="0000FF"/>
                  <w:sz w:val="20"/>
                  <w:szCs w:val="20"/>
                </w:rPr>
                <w:t>3</w:t>
              </w:r>
            </w:ins>
            <w:del w:id="56" w:author="LEEGTE Pascale" w:date="2020-03-17T15:39:00Z">
              <w:r>
                <w:rPr>
                  <w:rFonts w:ascii="Calibri" w:hAnsi="Calibri"/>
                  <w:color w:val="0000FF"/>
                  <w:sz w:val="20"/>
                  <w:szCs w:val="20"/>
                </w:rPr>
                <w:delText>2</w:delText>
              </w:r>
            </w:del>
          </w:p>
        </w:tc>
      </w:tr>
      <w:tr w:rsidR="00C56219">
        <w:trPr>
          <w:cantSplit/>
          <w:jc w:val="center"/>
        </w:trPr>
        <w:tc>
          <w:tcPr>
            <w:tcW w:w="5750" w:type="dxa"/>
            <w:shd w:val="clear" w:color="auto" w:fill="CCFFFF"/>
            <w:vAlign w:val="center"/>
          </w:tcPr>
          <w:p w:rsidR="00C56219" w:rsidRDefault="008F434D">
            <w:pPr>
              <w:pStyle w:val="Contenudetableau"/>
              <w:snapToGrid w:val="0"/>
              <w:rPr>
                <w:rFonts w:ascii="Calibri" w:hAnsi="Calibri"/>
                <w:sz w:val="20"/>
                <w:szCs w:val="20"/>
              </w:rPr>
            </w:pPr>
            <w:r>
              <w:rPr>
                <w:rFonts w:ascii="Calibri" w:hAnsi="Calibri"/>
                <w:sz w:val="20"/>
                <w:szCs w:val="20"/>
              </w:rPr>
              <w:t>Total ECTS</w:t>
            </w:r>
          </w:p>
        </w:tc>
        <w:tc>
          <w:tcPr>
            <w:tcW w:w="992" w:type="dxa"/>
            <w:shd w:val="clear" w:color="auto" w:fill="CCFFFF"/>
            <w:vAlign w:val="center"/>
          </w:tcPr>
          <w:p w:rsidR="00C56219" w:rsidRDefault="008F434D">
            <w:pPr>
              <w:snapToGrid w:val="0"/>
              <w:jc w:val="center"/>
              <w:rPr>
                <w:b/>
                <w:bCs/>
                <w:sz w:val="20"/>
                <w:szCs w:val="20"/>
                <w:lang w:eastAsia="ar-SA"/>
              </w:rPr>
            </w:pPr>
            <w:r>
              <w:rPr>
                <w:b/>
                <w:bCs/>
                <w:sz w:val="20"/>
                <w:szCs w:val="20"/>
                <w:lang w:eastAsia="ar-SA"/>
              </w:rPr>
              <w:t>60</w:t>
            </w:r>
          </w:p>
        </w:tc>
        <w:tc>
          <w:tcPr>
            <w:tcW w:w="5954" w:type="dxa"/>
            <w:shd w:val="clear" w:color="auto" w:fill="CCFFFF"/>
          </w:tcPr>
          <w:p w:rsidR="00C56219" w:rsidRDefault="00C56219">
            <w:pPr>
              <w:pStyle w:val="Contenudetableau"/>
              <w:rPr>
                <w:rFonts w:ascii="Calibri" w:hAnsi="Calibri"/>
                <w:color w:val="F79646"/>
                <w:sz w:val="20"/>
                <w:szCs w:val="20"/>
              </w:rPr>
            </w:pPr>
          </w:p>
        </w:tc>
        <w:tc>
          <w:tcPr>
            <w:tcW w:w="899" w:type="dxa"/>
            <w:shd w:val="clear" w:color="auto" w:fill="CCFFFF"/>
          </w:tcPr>
          <w:p w:rsidR="00C56219" w:rsidRDefault="008F434D">
            <w:pPr>
              <w:pStyle w:val="Contenudetableau"/>
              <w:jc w:val="center"/>
              <w:rPr>
                <w:rFonts w:ascii="Calibri" w:hAnsi="Calibri"/>
                <w:b/>
                <w:bCs/>
                <w:color w:val="F79646"/>
                <w:sz w:val="20"/>
                <w:szCs w:val="20"/>
              </w:rPr>
            </w:pPr>
            <w:r>
              <w:rPr>
                <w:rFonts w:ascii="Calibri" w:hAnsi="Calibri"/>
                <w:b/>
                <w:bCs/>
                <w:sz w:val="20"/>
                <w:szCs w:val="20"/>
              </w:rPr>
              <w:t>60</w:t>
            </w:r>
          </w:p>
        </w:tc>
      </w:tr>
    </w:tbl>
    <w:p w:rsidR="00C56219" w:rsidRDefault="00C56219">
      <w:pPr>
        <w:rPr>
          <w:sz w:val="20"/>
          <w:szCs w:val="20"/>
          <w:lang w:val="en-GB"/>
        </w:rPr>
      </w:pPr>
    </w:p>
    <w:p w:rsidR="00C56219" w:rsidRDefault="00C56219">
      <w:pPr>
        <w:pStyle w:val="Default"/>
        <w:spacing w:after="120"/>
        <w:jc w:val="both"/>
        <w:rPr>
          <w:rFonts w:ascii="Times New Roman" w:hAnsi="Times New Roman" w:cs="Times New Roman"/>
          <w:sz w:val="22"/>
          <w:szCs w:val="22"/>
          <w:lang w:val="en-GB"/>
        </w:rPr>
        <w:sectPr w:rsidR="00C56219">
          <w:pgSz w:w="16840" w:h="11907" w:orient="landscape" w:code="9"/>
          <w:pgMar w:top="1276" w:right="1134" w:bottom="1276" w:left="1134" w:header="0" w:footer="505" w:gutter="0"/>
          <w:cols w:space="720"/>
          <w:titlePg/>
          <w:docGrid w:linePitch="299"/>
        </w:sectPr>
      </w:pPr>
    </w:p>
    <w:p w:rsidR="00C56219" w:rsidRDefault="008F434D">
      <w:pPr>
        <w:adjustRightInd w:val="0"/>
        <w:spacing w:after="120"/>
        <w:jc w:val="both"/>
        <w:rPr>
          <w:b/>
          <w:u w:val="single"/>
        </w:rPr>
      </w:pPr>
      <w:r>
        <w:rPr>
          <w:b/>
          <w:u w:val="single"/>
        </w:rPr>
        <w:lastRenderedPageBreak/>
        <w:t>VI. Conclusion</w:t>
      </w:r>
    </w:p>
    <w:p w:rsidR="00C56219" w:rsidRDefault="008F434D">
      <w:pPr>
        <w:adjustRightInd w:val="0"/>
        <w:spacing w:after="120"/>
        <w:jc w:val="both"/>
      </w:pPr>
      <w:r>
        <w:t>L’enseignement de promotion sociale s’est attelé à transformer cette section avec comme objectifs de répondre aux recommandations de l’AEQES suite à l’analyse transversale du cursus de l’ingénieur industriel, et de s’adapter au nouveau référentiel de compé</w:t>
      </w:r>
      <w:r>
        <w:t xml:space="preserve">tences du Bachelier en sciences de l’ingénieur industriel récemment approuvé par l’ARES. </w:t>
      </w:r>
    </w:p>
    <w:p w:rsidR="00C56219" w:rsidRDefault="008F434D">
      <w:pPr>
        <w:adjustRightInd w:val="0"/>
        <w:spacing w:after="120"/>
        <w:jc w:val="both"/>
      </w:pPr>
      <w:r>
        <w:t xml:space="preserve">La démarche adoptée a été celle d’une révision complète du dossier pédagogique : si les trois axes d’abstraction (mathématiques, physique, chimie) ont été conservés, </w:t>
      </w:r>
      <w:r>
        <w:t>ils ont été déclinés de manière différente, plus orientée et plus appliquée. Plusieurs nouvelles unités d’enseignement viennent ancrer la formation de l’ingénieur industriel dans une perspective plus moderne du métier. Il ne s’agit pas seulement d’une modi</w:t>
      </w:r>
      <w:r>
        <w:t>fication d’organigramme, mais du développement d’une formation basée sur des compétences transversales solides telles que la valorisation de la pratique de la recherche, la communication, l’esprit critique, l’entrepreneuriat, le management… </w:t>
      </w:r>
    </w:p>
    <w:p w:rsidR="00C56219" w:rsidRDefault="008F434D">
      <w:pPr>
        <w:spacing w:after="120"/>
        <w:jc w:val="both"/>
      </w:pPr>
      <w:r>
        <w:t>Cet objectif e</w:t>
      </w:r>
      <w:r>
        <w:t>st traduit dans les programmes et les acquis d’apprentissage de pratiquement toutes les unités d’enseignement de cette section, sous la forme d’éléments contextualisants, tels que :</w:t>
      </w:r>
    </w:p>
    <w:p w:rsidR="00C56219" w:rsidRDefault="008F434D">
      <w:pPr>
        <w:numPr>
          <w:ilvl w:val="0"/>
          <w:numId w:val="27"/>
        </w:numPr>
        <w:suppressAutoHyphens/>
        <w:autoSpaceDE/>
        <w:autoSpaceDN/>
        <w:spacing w:after="120"/>
        <w:ind w:left="426" w:firstLine="0"/>
        <w:jc w:val="both"/>
        <w:rPr>
          <w:i/>
          <w:lang w:eastAsia="ar-SA"/>
        </w:rPr>
      </w:pPr>
      <w:bookmarkStart w:id="57" w:name="_Hlk30519558"/>
      <w:r>
        <w:rPr>
          <w:i/>
          <w:lang w:eastAsia="ar-SA"/>
        </w:rPr>
        <w:t>à partir d’une application technique ou scientifique relevant du domaine d</w:t>
      </w:r>
      <w:r>
        <w:rPr>
          <w:i/>
          <w:lang w:eastAsia="ar-SA"/>
        </w:rPr>
        <w:t>es sciences de l’ingénieur industriel et issue de la vie professionnelle,</w:t>
      </w:r>
    </w:p>
    <w:p w:rsidR="00C56219" w:rsidRDefault="008F434D">
      <w:pPr>
        <w:numPr>
          <w:ilvl w:val="0"/>
          <w:numId w:val="27"/>
        </w:numPr>
        <w:suppressAutoHyphens/>
        <w:autoSpaceDE/>
        <w:autoSpaceDN/>
        <w:spacing w:after="120"/>
        <w:ind w:left="426" w:firstLine="0"/>
        <w:jc w:val="both"/>
        <w:rPr>
          <w:i/>
          <w:lang w:eastAsia="ar-SA"/>
        </w:rPr>
      </w:pPr>
      <w:r>
        <w:rPr>
          <w:i/>
          <w:lang w:eastAsia="ar-SA"/>
        </w:rPr>
        <w:t>en disposant d’une plateforme informatique équipée de logiciels adéquats,</w:t>
      </w:r>
    </w:p>
    <w:p w:rsidR="00C56219" w:rsidRDefault="008F434D">
      <w:pPr>
        <w:numPr>
          <w:ilvl w:val="0"/>
          <w:numId w:val="27"/>
        </w:numPr>
        <w:suppressAutoHyphens/>
        <w:autoSpaceDE/>
        <w:autoSpaceDN/>
        <w:spacing w:after="120"/>
        <w:ind w:left="426" w:firstLine="0"/>
        <w:jc w:val="both"/>
        <w:rPr>
          <w:i/>
          <w:lang w:eastAsia="ar-SA"/>
        </w:rPr>
      </w:pPr>
      <w:r>
        <w:rPr>
          <w:i/>
          <w:lang w:eastAsia="ar-SA"/>
        </w:rPr>
        <w:t>en travaillant de manière individuelle,</w:t>
      </w:r>
    </w:p>
    <w:p w:rsidR="00C56219" w:rsidRDefault="008F434D">
      <w:pPr>
        <w:numPr>
          <w:ilvl w:val="0"/>
          <w:numId w:val="27"/>
        </w:numPr>
        <w:suppressAutoHyphens/>
        <w:autoSpaceDE/>
        <w:autoSpaceDN/>
        <w:spacing w:after="120"/>
        <w:ind w:left="426" w:firstLine="0"/>
        <w:jc w:val="both"/>
        <w:rPr>
          <w:i/>
          <w:lang w:eastAsia="ar-SA"/>
        </w:rPr>
      </w:pPr>
      <w:r>
        <w:rPr>
          <w:i/>
          <w:lang w:eastAsia="ar-SA"/>
        </w:rPr>
        <w:t>en disposant de la documentation ad hoc en langue française et/ou en</w:t>
      </w:r>
      <w:r>
        <w:rPr>
          <w:i/>
          <w:lang w:eastAsia="ar-SA"/>
        </w:rPr>
        <w:t xml:space="preserve"> langue anglaise,</w:t>
      </w:r>
    </w:p>
    <w:p w:rsidR="00C56219" w:rsidRDefault="008F434D">
      <w:pPr>
        <w:numPr>
          <w:ilvl w:val="0"/>
          <w:numId w:val="27"/>
        </w:numPr>
        <w:suppressAutoHyphens/>
        <w:autoSpaceDE/>
        <w:autoSpaceDN/>
        <w:spacing w:after="120"/>
        <w:ind w:left="426" w:firstLine="0"/>
        <w:jc w:val="both"/>
        <w:rPr>
          <w:i/>
          <w:lang w:eastAsia="ar-SA"/>
        </w:rPr>
      </w:pPr>
      <w:r>
        <w:rPr>
          <w:i/>
          <w:lang w:eastAsia="ar-SA"/>
        </w:rPr>
        <w:t>en développant des compétences de communication orale et écrite en langue française et/ou en langue anglaise,</w:t>
      </w:r>
    </w:p>
    <w:p w:rsidR="00C56219" w:rsidRDefault="008F434D">
      <w:pPr>
        <w:numPr>
          <w:ilvl w:val="0"/>
          <w:numId w:val="27"/>
        </w:numPr>
        <w:suppressAutoHyphens/>
        <w:autoSpaceDE/>
        <w:autoSpaceDN/>
        <w:spacing w:after="120"/>
        <w:ind w:left="426" w:firstLine="0"/>
        <w:jc w:val="both"/>
        <w:rPr>
          <w:i/>
          <w:lang w:eastAsia="ar-SA"/>
        </w:rPr>
      </w:pPr>
      <w:r>
        <w:rPr>
          <w:i/>
          <w:lang w:eastAsia="ar-SA"/>
        </w:rPr>
        <w:t>en développant des compétences d’esprit critique,…</w:t>
      </w:r>
    </w:p>
    <w:p w:rsidR="00C56219" w:rsidRDefault="00C56219">
      <w:pPr>
        <w:suppressAutoHyphens/>
        <w:spacing w:after="120"/>
        <w:jc w:val="both"/>
        <w:rPr>
          <w:iCs/>
          <w:lang w:eastAsia="ar-SA"/>
        </w:rPr>
      </w:pPr>
    </w:p>
    <w:p w:rsidR="00C56219" w:rsidRDefault="008F434D">
      <w:pPr>
        <w:suppressAutoHyphens/>
        <w:spacing w:after="120"/>
        <w:jc w:val="both"/>
        <w:rPr>
          <w:iCs/>
          <w:lang w:eastAsia="ar-SA"/>
        </w:rPr>
      </w:pPr>
      <w:r>
        <w:rPr>
          <w:iCs/>
          <w:lang w:eastAsia="ar-SA"/>
        </w:rPr>
        <w:t>Il nous semble dès lors que ce dossier pédagogique, conçu comme un programme</w:t>
      </w:r>
      <w:r>
        <w:rPr>
          <w:iCs/>
          <w:lang w:eastAsia="ar-SA"/>
        </w:rPr>
        <w:t xml:space="preserve"> complémentaire, une véritable passerelle entre le bachelier professionnalisant et le Master en sciences de l’ingénieur industriel, répond adéquatement à son objectif.</w:t>
      </w:r>
    </w:p>
    <w:bookmarkEnd w:id="57"/>
    <w:p w:rsidR="00C56219" w:rsidRDefault="00C56219">
      <w:pPr>
        <w:adjustRightInd w:val="0"/>
        <w:spacing w:after="120"/>
        <w:jc w:val="both"/>
      </w:pPr>
    </w:p>
    <w:sectPr w:rsidR="00C56219">
      <w:pgSz w:w="11907" w:h="16840" w:code="9"/>
      <w:pgMar w:top="1134" w:right="1276" w:bottom="1134" w:left="1276" w:header="0" w:footer="50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34D" w:rsidRDefault="008F434D">
      <w:r>
        <w:separator/>
      </w:r>
    </w:p>
  </w:endnote>
  <w:endnote w:type="continuationSeparator" w:id="0">
    <w:p w:rsidR="008F434D" w:rsidRDefault="008F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erif">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Bold">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219" w:rsidRDefault="00C5621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219" w:rsidRDefault="008F434D">
    <w:pPr>
      <w:pStyle w:val="Pieddepage"/>
      <w:rPr>
        <w:color w:val="002060"/>
        <w:sz w:val="18"/>
        <w:szCs w:val="18"/>
      </w:rPr>
    </w:pPr>
    <w:r>
      <w:rPr>
        <w:color w:val="002060"/>
        <w:sz w:val="18"/>
        <w:szCs w:val="18"/>
      </w:rPr>
      <w:t>Note de synthèse : révision des 3 orientations du Master en sciences de l’ingénieur industriel</w:t>
    </w:r>
    <w:r>
      <w:rPr>
        <w:color w:val="002060"/>
        <w:sz w:val="18"/>
        <w:szCs w:val="18"/>
      </w:rPr>
      <w:tab/>
      <w:t xml:space="preserve">Page </w:t>
    </w:r>
    <w:r>
      <w:rPr>
        <w:b/>
        <w:bCs/>
        <w:color w:val="002060"/>
        <w:sz w:val="18"/>
        <w:szCs w:val="18"/>
      </w:rPr>
      <w:fldChar w:fldCharType="begin"/>
    </w:r>
    <w:r>
      <w:rPr>
        <w:b/>
        <w:bCs/>
        <w:color w:val="002060"/>
        <w:sz w:val="18"/>
        <w:szCs w:val="18"/>
      </w:rPr>
      <w:instrText>PAGE</w:instrText>
    </w:r>
    <w:r>
      <w:rPr>
        <w:b/>
        <w:bCs/>
        <w:color w:val="002060"/>
        <w:sz w:val="18"/>
        <w:szCs w:val="18"/>
      </w:rPr>
      <w:fldChar w:fldCharType="separate"/>
    </w:r>
    <w:r w:rsidR="003E0464">
      <w:rPr>
        <w:b/>
        <w:bCs/>
        <w:noProof/>
        <w:color w:val="002060"/>
        <w:sz w:val="18"/>
        <w:szCs w:val="18"/>
      </w:rPr>
      <w:t>2</w:t>
    </w:r>
    <w:r>
      <w:rPr>
        <w:b/>
        <w:bCs/>
        <w:color w:val="002060"/>
        <w:sz w:val="18"/>
        <w:szCs w:val="18"/>
      </w:rPr>
      <w:fldChar w:fldCharType="end"/>
    </w:r>
    <w:r>
      <w:rPr>
        <w:color w:val="002060"/>
        <w:sz w:val="18"/>
        <w:szCs w:val="18"/>
      </w:rPr>
      <w:t xml:space="preserve"> sur </w:t>
    </w:r>
    <w:r>
      <w:rPr>
        <w:b/>
        <w:bCs/>
        <w:color w:val="002060"/>
        <w:sz w:val="18"/>
        <w:szCs w:val="18"/>
      </w:rPr>
      <w:fldChar w:fldCharType="begin"/>
    </w:r>
    <w:r>
      <w:rPr>
        <w:b/>
        <w:bCs/>
        <w:color w:val="002060"/>
        <w:sz w:val="18"/>
        <w:szCs w:val="18"/>
      </w:rPr>
      <w:instrText>NUMPAGES</w:instrText>
    </w:r>
    <w:r>
      <w:rPr>
        <w:b/>
        <w:bCs/>
        <w:color w:val="002060"/>
        <w:sz w:val="18"/>
        <w:szCs w:val="18"/>
      </w:rPr>
      <w:fldChar w:fldCharType="separate"/>
    </w:r>
    <w:r w:rsidR="003E0464">
      <w:rPr>
        <w:b/>
        <w:bCs/>
        <w:noProof/>
        <w:color w:val="002060"/>
        <w:sz w:val="18"/>
        <w:szCs w:val="18"/>
      </w:rPr>
      <w:t>5</w:t>
    </w:r>
    <w:r>
      <w:rPr>
        <w:b/>
        <w:bCs/>
        <w:color w:val="002060"/>
        <w:sz w:val="18"/>
        <w:szCs w:val="18"/>
      </w:rPr>
      <w:fldChar w:fldCharType="end"/>
    </w:r>
  </w:p>
  <w:p w:rsidR="00C56219" w:rsidRDefault="00C5621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219" w:rsidRDefault="008F434D">
    <w:pPr>
      <w:pStyle w:val="Pieddepage"/>
      <w:rPr>
        <w:color w:val="002060"/>
        <w:sz w:val="18"/>
        <w:szCs w:val="18"/>
      </w:rPr>
    </w:pPr>
    <w:r>
      <w:rPr>
        <w:color w:val="002060"/>
        <w:sz w:val="18"/>
        <w:szCs w:val="18"/>
      </w:rPr>
      <w:t>Note de synthèse : révision du Bachelier de transition en sciences de l’ingénieur industriel</w:t>
    </w:r>
    <w:r>
      <w:rPr>
        <w:color w:val="002060"/>
        <w:sz w:val="18"/>
        <w:szCs w:val="18"/>
      </w:rPr>
      <w:tab/>
      <w:t xml:space="preserve">Page </w:t>
    </w:r>
    <w:r>
      <w:rPr>
        <w:b/>
        <w:bCs/>
        <w:color w:val="002060"/>
        <w:sz w:val="18"/>
        <w:szCs w:val="18"/>
      </w:rPr>
      <w:fldChar w:fldCharType="begin"/>
    </w:r>
    <w:r>
      <w:rPr>
        <w:b/>
        <w:bCs/>
        <w:color w:val="002060"/>
        <w:sz w:val="18"/>
        <w:szCs w:val="18"/>
      </w:rPr>
      <w:instrText>PAGE</w:instrText>
    </w:r>
    <w:r>
      <w:rPr>
        <w:b/>
        <w:bCs/>
        <w:color w:val="002060"/>
        <w:sz w:val="18"/>
        <w:szCs w:val="18"/>
      </w:rPr>
      <w:fldChar w:fldCharType="separate"/>
    </w:r>
    <w:r w:rsidR="003E0464">
      <w:rPr>
        <w:b/>
        <w:bCs/>
        <w:noProof/>
        <w:color w:val="002060"/>
        <w:sz w:val="18"/>
        <w:szCs w:val="18"/>
      </w:rPr>
      <w:t>1</w:t>
    </w:r>
    <w:r>
      <w:rPr>
        <w:b/>
        <w:bCs/>
        <w:color w:val="002060"/>
        <w:sz w:val="18"/>
        <w:szCs w:val="18"/>
      </w:rPr>
      <w:fldChar w:fldCharType="end"/>
    </w:r>
    <w:r>
      <w:rPr>
        <w:color w:val="002060"/>
        <w:sz w:val="18"/>
        <w:szCs w:val="18"/>
      </w:rPr>
      <w:t xml:space="preserve"> sur </w:t>
    </w:r>
    <w:r>
      <w:rPr>
        <w:b/>
        <w:bCs/>
        <w:color w:val="002060"/>
        <w:sz w:val="18"/>
        <w:szCs w:val="18"/>
      </w:rPr>
      <w:fldChar w:fldCharType="begin"/>
    </w:r>
    <w:r>
      <w:rPr>
        <w:b/>
        <w:bCs/>
        <w:color w:val="002060"/>
        <w:sz w:val="18"/>
        <w:szCs w:val="18"/>
      </w:rPr>
      <w:instrText>NUMPAGES</w:instrText>
    </w:r>
    <w:r>
      <w:rPr>
        <w:b/>
        <w:bCs/>
        <w:color w:val="002060"/>
        <w:sz w:val="18"/>
        <w:szCs w:val="18"/>
      </w:rPr>
      <w:fldChar w:fldCharType="separate"/>
    </w:r>
    <w:r w:rsidR="003E0464">
      <w:rPr>
        <w:b/>
        <w:bCs/>
        <w:noProof/>
        <w:color w:val="002060"/>
        <w:sz w:val="18"/>
        <w:szCs w:val="18"/>
      </w:rPr>
      <w:t>5</w:t>
    </w:r>
    <w:r>
      <w:rPr>
        <w:b/>
        <w:bCs/>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34D" w:rsidRDefault="008F434D">
      <w:r>
        <w:separator/>
      </w:r>
    </w:p>
  </w:footnote>
  <w:footnote w:type="continuationSeparator" w:id="0">
    <w:p w:rsidR="008F434D" w:rsidRDefault="008F4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219" w:rsidRDefault="00C5621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219" w:rsidRDefault="00C5621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219" w:rsidRDefault="00C562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54028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lvlText w:val="%1."/>
      <w:legacy w:legacy="1" w:legacySpace="0" w:legacyIndent="708"/>
      <w:lvlJc w:val="left"/>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2" w15:restartNumberingAfterBreak="0">
    <w:nsid w:val="032A2163"/>
    <w:multiLevelType w:val="singleLevel"/>
    <w:tmpl w:val="4E9625DC"/>
    <w:lvl w:ilvl="0">
      <w:start w:val="1"/>
      <w:numFmt w:val="bullet"/>
      <w:pStyle w:val="PUC2"/>
      <w:lvlText w:val=""/>
      <w:lvlJc w:val="left"/>
      <w:pPr>
        <w:tabs>
          <w:tab w:val="num" w:pos="360"/>
        </w:tabs>
        <w:ind w:left="360" w:hanging="360"/>
      </w:pPr>
      <w:rPr>
        <w:rFonts w:ascii="Symbol" w:hAnsi="Symbol" w:cs="Times New Roman" w:hint="default"/>
        <w:color w:val="auto"/>
        <w:sz w:val="18"/>
        <w:szCs w:val="18"/>
      </w:rPr>
    </w:lvl>
  </w:abstractNum>
  <w:abstractNum w:abstractNumId="3" w15:restartNumberingAfterBreak="0">
    <w:nsid w:val="066F79FF"/>
    <w:multiLevelType w:val="hybridMultilevel"/>
    <w:tmpl w:val="DEFC12D6"/>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9BE6A33"/>
    <w:multiLevelType w:val="hybridMultilevel"/>
    <w:tmpl w:val="D1AC53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DA82110"/>
    <w:multiLevelType w:val="singleLevel"/>
    <w:tmpl w:val="2EC80A66"/>
    <w:lvl w:ilvl="0">
      <w:numFmt w:val="bullet"/>
      <w:pStyle w:val="Listepuces3"/>
      <w:lvlText w:val=""/>
      <w:lvlJc w:val="left"/>
      <w:pPr>
        <w:tabs>
          <w:tab w:val="num" w:pos="1494"/>
        </w:tabs>
        <w:ind w:left="1418" w:hanging="284"/>
      </w:pPr>
      <w:rPr>
        <w:rFonts w:ascii="Symbol" w:hAnsi="Symbol" w:cs="Times New Roman" w:hint="default"/>
        <w:b w:val="0"/>
        <w:i w:val="0"/>
        <w:caps w:val="0"/>
        <w:strike w:val="0"/>
        <w:dstrike w:val="0"/>
        <w:vanish w:val="0"/>
        <w:color w:val="auto"/>
        <w:sz w:val="14"/>
        <w:szCs w:val="1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56E4186"/>
    <w:multiLevelType w:val="multilevel"/>
    <w:tmpl w:val="053AC2E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2971"/>
        </w:tabs>
        <w:ind w:left="2971" w:hanging="420"/>
      </w:pPr>
      <w:rPr>
        <w:rFonts w:hint="default"/>
      </w:rPr>
    </w:lvl>
    <w:lvl w:ilvl="2">
      <w:start w:val="1"/>
      <w:numFmt w:val="decimal"/>
      <w:lvlText w:val="%1.%2.%3."/>
      <w:lvlJc w:val="left"/>
      <w:pPr>
        <w:tabs>
          <w:tab w:val="num" w:pos="5822"/>
        </w:tabs>
        <w:ind w:left="5822" w:hanging="720"/>
      </w:pPr>
      <w:rPr>
        <w:rFonts w:hint="default"/>
      </w:rPr>
    </w:lvl>
    <w:lvl w:ilvl="3">
      <w:start w:val="1"/>
      <w:numFmt w:val="decimal"/>
      <w:lvlText w:val="%1.%2.%3.%4."/>
      <w:lvlJc w:val="left"/>
      <w:pPr>
        <w:tabs>
          <w:tab w:val="num" w:pos="8373"/>
        </w:tabs>
        <w:ind w:left="8373" w:hanging="720"/>
      </w:pPr>
      <w:rPr>
        <w:rFonts w:hint="default"/>
      </w:rPr>
    </w:lvl>
    <w:lvl w:ilvl="4">
      <w:start w:val="1"/>
      <w:numFmt w:val="decimal"/>
      <w:lvlText w:val="%1.%2.%3.%4.%5."/>
      <w:lvlJc w:val="left"/>
      <w:pPr>
        <w:tabs>
          <w:tab w:val="num" w:pos="11284"/>
        </w:tabs>
        <w:ind w:left="11284" w:hanging="1080"/>
      </w:pPr>
      <w:rPr>
        <w:rFonts w:hint="default"/>
      </w:rPr>
    </w:lvl>
    <w:lvl w:ilvl="5">
      <w:start w:val="1"/>
      <w:numFmt w:val="decimal"/>
      <w:lvlText w:val="%1.%2.%3.%4.%5.%6."/>
      <w:lvlJc w:val="left"/>
      <w:pPr>
        <w:tabs>
          <w:tab w:val="num" w:pos="13835"/>
        </w:tabs>
        <w:ind w:left="13835" w:hanging="1080"/>
      </w:pPr>
      <w:rPr>
        <w:rFonts w:hint="default"/>
      </w:rPr>
    </w:lvl>
    <w:lvl w:ilvl="6">
      <w:start w:val="1"/>
      <w:numFmt w:val="decimal"/>
      <w:lvlText w:val="%1.%2.%3.%4.%5.%6.%7."/>
      <w:lvlJc w:val="left"/>
      <w:pPr>
        <w:tabs>
          <w:tab w:val="num" w:pos="16386"/>
        </w:tabs>
        <w:ind w:left="16386" w:hanging="1080"/>
      </w:pPr>
      <w:rPr>
        <w:rFonts w:hint="default"/>
      </w:rPr>
    </w:lvl>
    <w:lvl w:ilvl="7">
      <w:start w:val="1"/>
      <w:numFmt w:val="decimal"/>
      <w:lvlText w:val="%1.%2.%3.%4.%5.%6.%7.%8."/>
      <w:lvlJc w:val="left"/>
      <w:pPr>
        <w:tabs>
          <w:tab w:val="num" w:pos="19297"/>
        </w:tabs>
        <w:ind w:left="19297" w:hanging="1440"/>
      </w:pPr>
      <w:rPr>
        <w:rFonts w:hint="default"/>
      </w:rPr>
    </w:lvl>
    <w:lvl w:ilvl="8">
      <w:start w:val="1"/>
      <w:numFmt w:val="decimal"/>
      <w:lvlText w:val="%1.%2.%3.%4.%5.%6.%7.%8.%9."/>
      <w:lvlJc w:val="left"/>
      <w:pPr>
        <w:tabs>
          <w:tab w:val="num" w:pos="21848"/>
        </w:tabs>
        <w:ind w:left="21848" w:hanging="1440"/>
      </w:pPr>
      <w:rPr>
        <w:rFonts w:hint="default"/>
      </w:rPr>
    </w:lvl>
  </w:abstractNum>
  <w:abstractNum w:abstractNumId="7" w15:restartNumberingAfterBreak="0">
    <w:nsid w:val="17846B17"/>
    <w:multiLevelType w:val="hybridMultilevel"/>
    <w:tmpl w:val="03A639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7892149"/>
    <w:multiLevelType w:val="hybridMultilevel"/>
    <w:tmpl w:val="36C6C946"/>
    <w:lvl w:ilvl="0" w:tplc="B0C890DC">
      <w:start w:val="1"/>
      <w:numFmt w:val="bullet"/>
      <w:lvlText w:val=""/>
      <w:lvlJc w:val="left"/>
      <w:pPr>
        <w:ind w:left="1428"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3F6100"/>
    <w:multiLevelType w:val="hybridMultilevel"/>
    <w:tmpl w:val="1FAC6D14"/>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37C14EC"/>
    <w:multiLevelType w:val="hybridMultilevel"/>
    <w:tmpl w:val="C23610CE"/>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9ED1F96"/>
    <w:multiLevelType w:val="hybridMultilevel"/>
    <w:tmpl w:val="A9A6AF3E"/>
    <w:lvl w:ilvl="0" w:tplc="080C0001">
      <w:start w:val="1"/>
      <w:numFmt w:val="bullet"/>
      <w:lvlText w:val=""/>
      <w:lvlJc w:val="left"/>
      <w:pPr>
        <w:ind w:left="785" w:hanging="360"/>
      </w:pPr>
      <w:rPr>
        <w:rFonts w:ascii="Symbol" w:hAnsi="Symbol" w:hint="default"/>
      </w:rPr>
    </w:lvl>
    <w:lvl w:ilvl="1" w:tplc="080C0003">
      <w:start w:val="1"/>
      <w:numFmt w:val="bullet"/>
      <w:lvlText w:val="o"/>
      <w:lvlJc w:val="left"/>
      <w:pPr>
        <w:ind w:left="1505" w:hanging="360"/>
      </w:pPr>
      <w:rPr>
        <w:rFonts w:ascii="Courier New" w:hAnsi="Courier New" w:cs="Courier New" w:hint="default"/>
      </w:rPr>
    </w:lvl>
    <w:lvl w:ilvl="2" w:tplc="080C0005" w:tentative="1">
      <w:start w:val="1"/>
      <w:numFmt w:val="bullet"/>
      <w:lvlText w:val=""/>
      <w:lvlJc w:val="left"/>
      <w:pPr>
        <w:ind w:left="2225" w:hanging="360"/>
      </w:pPr>
      <w:rPr>
        <w:rFonts w:ascii="Wingdings" w:hAnsi="Wingdings" w:hint="default"/>
      </w:rPr>
    </w:lvl>
    <w:lvl w:ilvl="3" w:tplc="080C0001" w:tentative="1">
      <w:start w:val="1"/>
      <w:numFmt w:val="bullet"/>
      <w:lvlText w:val=""/>
      <w:lvlJc w:val="left"/>
      <w:pPr>
        <w:ind w:left="2945" w:hanging="360"/>
      </w:pPr>
      <w:rPr>
        <w:rFonts w:ascii="Symbol" w:hAnsi="Symbol" w:hint="default"/>
      </w:rPr>
    </w:lvl>
    <w:lvl w:ilvl="4" w:tplc="080C0003" w:tentative="1">
      <w:start w:val="1"/>
      <w:numFmt w:val="bullet"/>
      <w:lvlText w:val="o"/>
      <w:lvlJc w:val="left"/>
      <w:pPr>
        <w:ind w:left="3665" w:hanging="360"/>
      </w:pPr>
      <w:rPr>
        <w:rFonts w:ascii="Courier New" w:hAnsi="Courier New" w:cs="Courier New" w:hint="default"/>
      </w:rPr>
    </w:lvl>
    <w:lvl w:ilvl="5" w:tplc="080C0005" w:tentative="1">
      <w:start w:val="1"/>
      <w:numFmt w:val="bullet"/>
      <w:lvlText w:val=""/>
      <w:lvlJc w:val="left"/>
      <w:pPr>
        <w:ind w:left="4385" w:hanging="360"/>
      </w:pPr>
      <w:rPr>
        <w:rFonts w:ascii="Wingdings" w:hAnsi="Wingdings" w:hint="default"/>
      </w:rPr>
    </w:lvl>
    <w:lvl w:ilvl="6" w:tplc="080C0001" w:tentative="1">
      <w:start w:val="1"/>
      <w:numFmt w:val="bullet"/>
      <w:lvlText w:val=""/>
      <w:lvlJc w:val="left"/>
      <w:pPr>
        <w:ind w:left="5105" w:hanging="360"/>
      </w:pPr>
      <w:rPr>
        <w:rFonts w:ascii="Symbol" w:hAnsi="Symbol" w:hint="default"/>
      </w:rPr>
    </w:lvl>
    <w:lvl w:ilvl="7" w:tplc="080C0003" w:tentative="1">
      <w:start w:val="1"/>
      <w:numFmt w:val="bullet"/>
      <w:lvlText w:val="o"/>
      <w:lvlJc w:val="left"/>
      <w:pPr>
        <w:ind w:left="5825" w:hanging="360"/>
      </w:pPr>
      <w:rPr>
        <w:rFonts w:ascii="Courier New" w:hAnsi="Courier New" w:cs="Courier New" w:hint="default"/>
      </w:rPr>
    </w:lvl>
    <w:lvl w:ilvl="8" w:tplc="080C0005" w:tentative="1">
      <w:start w:val="1"/>
      <w:numFmt w:val="bullet"/>
      <w:lvlText w:val=""/>
      <w:lvlJc w:val="left"/>
      <w:pPr>
        <w:ind w:left="6545" w:hanging="360"/>
      </w:pPr>
      <w:rPr>
        <w:rFonts w:ascii="Wingdings" w:hAnsi="Wingdings" w:hint="default"/>
      </w:rPr>
    </w:lvl>
  </w:abstractNum>
  <w:abstractNum w:abstractNumId="12" w15:restartNumberingAfterBreak="0">
    <w:nsid w:val="30417D39"/>
    <w:multiLevelType w:val="singleLevel"/>
    <w:tmpl w:val="C9DEE674"/>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13" w15:restartNumberingAfterBreak="0">
    <w:nsid w:val="33742472"/>
    <w:multiLevelType w:val="hybridMultilevel"/>
    <w:tmpl w:val="B4860250"/>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99710AE"/>
    <w:multiLevelType w:val="hybridMultilevel"/>
    <w:tmpl w:val="37785648"/>
    <w:lvl w:ilvl="0" w:tplc="9BE8C43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017D2A"/>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0D24DF"/>
    <w:multiLevelType w:val="hybridMultilevel"/>
    <w:tmpl w:val="8E8C1BAC"/>
    <w:lvl w:ilvl="0" w:tplc="B0C890DC">
      <w:start w:val="1"/>
      <w:numFmt w:val="bullet"/>
      <w:lvlText w:val=""/>
      <w:lvlJc w:val="left"/>
      <w:pPr>
        <w:ind w:left="1494" w:hanging="360"/>
      </w:pPr>
      <w:rPr>
        <w:rFonts w:ascii="Symbol" w:hAnsi="Symbol"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17" w15:restartNumberingAfterBreak="0">
    <w:nsid w:val="43072C54"/>
    <w:multiLevelType w:val="singleLevel"/>
    <w:tmpl w:val="B6EE75DC"/>
    <w:lvl w:ilvl="0">
      <w:numFmt w:val="bullet"/>
      <w:pStyle w:val="PU1"/>
      <w:lvlText w:val=""/>
      <w:lvlJc w:val="left"/>
      <w:pPr>
        <w:tabs>
          <w:tab w:val="num" w:pos="1211"/>
        </w:tabs>
        <w:ind w:left="1134" w:hanging="283"/>
      </w:pPr>
      <w:rPr>
        <w:rFonts w:ascii="Symbol" w:hAnsi="Symbol" w:cs="Times New Roman"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9092293"/>
    <w:multiLevelType w:val="singleLevel"/>
    <w:tmpl w:val="281E551C"/>
    <w:lvl w:ilvl="0">
      <w:numFmt w:val="bullet"/>
      <w:pStyle w:val="Listepuces2"/>
      <w:lvlText w:val=""/>
      <w:lvlJc w:val="left"/>
      <w:pPr>
        <w:tabs>
          <w:tab w:val="num" w:pos="644"/>
        </w:tabs>
        <w:ind w:left="510" w:hanging="226"/>
      </w:pPr>
      <w:rPr>
        <w:rFonts w:ascii="Symbol" w:hAnsi="Symbol" w:cs="Times New Roman"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582D90"/>
    <w:multiLevelType w:val="multilevel"/>
    <w:tmpl w:val="57FE2B8A"/>
    <w:lvl w:ilvl="0">
      <w:start w:val="1"/>
      <w:numFmt w:val="bullet"/>
      <w:lvlText w:val=""/>
      <w:lvlJc w:val="left"/>
      <w:pPr>
        <w:ind w:left="1309" w:hanging="360"/>
      </w:pPr>
      <w:rPr>
        <w:rFonts w:ascii="Symbol" w:hAnsi="Symbol" w:hint="default"/>
      </w:rPr>
    </w:lvl>
    <w:lvl w:ilvl="1">
      <w:start w:val="1"/>
      <w:numFmt w:val="bullet"/>
      <w:lvlText w:val="o"/>
      <w:lvlJc w:val="left"/>
      <w:pPr>
        <w:ind w:left="2029" w:hanging="360"/>
      </w:pPr>
      <w:rPr>
        <w:rFonts w:ascii="Courier New" w:hAnsi="Courier New" w:cs="Courier New" w:hint="default"/>
      </w:rPr>
    </w:lvl>
    <w:lvl w:ilvl="2">
      <w:start w:val="1"/>
      <w:numFmt w:val="bullet"/>
      <w:lvlText w:val=""/>
      <w:lvlJc w:val="left"/>
      <w:pPr>
        <w:ind w:left="2749" w:hanging="360"/>
      </w:pPr>
      <w:rPr>
        <w:rFonts w:ascii="Wingdings" w:hAnsi="Wingdings" w:hint="default"/>
      </w:rPr>
    </w:lvl>
    <w:lvl w:ilvl="3">
      <w:start w:val="1"/>
      <w:numFmt w:val="bullet"/>
      <w:lvlText w:val=""/>
      <w:lvlJc w:val="left"/>
      <w:pPr>
        <w:ind w:left="3469" w:hanging="360"/>
      </w:pPr>
      <w:rPr>
        <w:rFonts w:ascii="Symbol" w:hAnsi="Symbol" w:hint="default"/>
      </w:rPr>
    </w:lvl>
    <w:lvl w:ilvl="4">
      <w:start w:val="1"/>
      <w:numFmt w:val="bullet"/>
      <w:lvlText w:val="o"/>
      <w:lvlJc w:val="left"/>
      <w:pPr>
        <w:ind w:left="4189" w:hanging="360"/>
      </w:pPr>
      <w:rPr>
        <w:rFonts w:ascii="Courier New" w:hAnsi="Courier New" w:cs="Courier New" w:hint="default"/>
      </w:rPr>
    </w:lvl>
    <w:lvl w:ilvl="5">
      <w:start w:val="1"/>
      <w:numFmt w:val="bullet"/>
      <w:lvlText w:val=""/>
      <w:lvlJc w:val="left"/>
      <w:pPr>
        <w:ind w:left="4909" w:hanging="360"/>
      </w:pPr>
      <w:rPr>
        <w:rFonts w:ascii="Wingdings" w:hAnsi="Wingdings" w:hint="default"/>
      </w:rPr>
    </w:lvl>
    <w:lvl w:ilvl="6">
      <w:start w:val="1"/>
      <w:numFmt w:val="bullet"/>
      <w:lvlText w:val=""/>
      <w:lvlJc w:val="left"/>
      <w:pPr>
        <w:ind w:left="5629" w:hanging="360"/>
      </w:pPr>
      <w:rPr>
        <w:rFonts w:ascii="Symbol" w:hAnsi="Symbol" w:hint="default"/>
      </w:rPr>
    </w:lvl>
    <w:lvl w:ilvl="7">
      <w:start w:val="1"/>
      <w:numFmt w:val="bullet"/>
      <w:lvlText w:val="o"/>
      <w:lvlJc w:val="left"/>
      <w:pPr>
        <w:ind w:left="6349" w:hanging="360"/>
      </w:pPr>
      <w:rPr>
        <w:rFonts w:ascii="Courier New" w:hAnsi="Courier New" w:cs="Courier New" w:hint="default"/>
      </w:rPr>
    </w:lvl>
    <w:lvl w:ilvl="8">
      <w:start w:val="1"/>
      <w:numFmt w:val="bullet"/>
      <w:lvlText w:val=""/>
      <w:lvlJc w:val="left"/>
      <w:pPr>
        <w:ind w:left="7069" w:hanging="360"/>
      </w:pPr>
      <w:rPr>
        <w:rFonts w:ascii="Wingdings" w:hAnsi="Wingdings" w:hint="default"/>
      </w:rPr>
    </w:lvl>
  </w:abstractNum>
  <w:abstractNum w:abstractNumId="20" w15:restartNumberingAfterBreak="0">
    <w:nsid w:val="4F90141F"/>
    <w:multiLevelType w:val="singleLevel"/>
    <w:tmpl w:val="96F6CD66"/>
    <w:lvl w:ilvl="0">
      <w:start w:val="1"/>
      <w:numFmt w:val="decimal"/>
      <w:pStyle w:val="rubriq"/>
      <w:lvlText w:val="%1."/>
      <w:lvlJc w:val="left"/>
      <w:pPr>
        <w:tabs>
          <w:tab w:val="num" w:pos="854"/>
        </w:tabs>
        <w:ind w:left="854" w:hanging="570"/>
      </w:pPr>
      <w:rPr>
        <w:rFonts w:hint="default"/>
      </w:rPr>
    </w:lvl>
  </w:abstractNum>
  <w:abstractNum w:abstractNumId="21" w15:restartNumberingAfterBreak="0">
    <w:nsid w:val="4FED6E06"/>
    <w:multiLevelType w:val="hybridMultilevel"/>
    <w:tmpl w:val="6FB00F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2750754"/>
    <w:multiLevelType w:val="singleLevel"/>
    <w:tmpl w:val="E5E4E530"/>
    <w:lvl w:ilvl="0">
      <w:start w:val="1"/>
      <w:numFmt w:val="bullet"/>
      <w:pStyle w:val="PUC3"/>
      <w:lvlText w:val=""/>
      <w:lvlJc w:val="left"/>
      <w:pPr>
        <w:tabs>
          <w:tab w:val="num" w:pos="1494"/>
        </w:tabs>
        <w:ind w:left="851" w:firstLine="283"/>
      </w:pPr>
      <w:rPr>
        <w:rFonts w:ascii="Symbol" w:hAnsi="Symbol" w:cs="Times New Roman" w:hint="default"/>
        <w:color w:val="auto"/>
        <w:sz w:val="14"/>
        <w:szCs w:val="14"/>
      </w:rPr>
    </w:lvl>
  </w:abstractNum>
  <w:abstractNum w:abstractNumId="23" w15:restartNumberingAfterBreak="0">
    <w:nsid w:val="5ECA40CB"/>
    <w:multiLevelType w:val="hybridMultilevel"/>
    <w:tmpl w:val="72B89E94"/>
    <w:lvl w:ilvl="0" w:tplc="B0C890DC">
      <w:start w:val="1"/>
      <w:numFmt w:val="bullet"/>
      <w:lvlText w:val=""/>
      <w:lvlJc w:val="left"/>
      <w:pPr>
        <w:ind w:left="1353"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0E0006"/>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9D1727"/>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6E0509E"/>
    <w:multiLevelType w:val="singleLevel"/>
    <w:tmpl w:val="051C756A"/>
    <w:lvl w:ilvl="0">
      <w:start w:val="1"/>
      <w:numFmt w:val="bullet"/>
      <w:pStyle w:val="Listepuces4"/>
      <w:lvlText w:val=""/>
      <w:lvlJc w:val="left"/>
      <w:pPr>
        <w:tabs>
          <w:tab w:val="num" w:pos="1778"/>
        </w:tabs>
        <w:ind w:left="1701" w:hanging="283"/>
      </w:pPr>
      <w:rPr>
        <w:rFonts w:ascii="Symbol" w:hAnsi="Symbol" w:cs="Times New Roman" w:hint="default"/>
        <w:color w:val="auto"/>
        <w:sz w:val="10"/>
        <w:szCs w:val="10"/>
      </w:rPr>
    </w:lvl>
  </w:abstractNum>
  <w:num w:numId="1">
    <w:abstractNumId w:val="1"/>
  </w:num>
  <w:num w:numId="2">
    <w:abstractNumId w:val="12"/>
  </w:num>
  <w:num w:numId="3">
    <w:abstractNumId w:val="20"/>
  </w:num>
  <w:num w:numId="4">
    <w:abstractNumId w:val="6"/>
  </w:num>
  <w:num w:numId="5">
    <w:abstractNumId w:val="26"/>
  </w:num>
  <w:num w:numId="6">
    <w:abstractNumId w:val="22"/>
  </w:num>
  <w:num w:numId="7">
    <w:abstractNumId w:val="18"/>
  </w:num>
  <w:num w:numId="8">
    <w:abstractNumId w:val="17"/>
  </w:num>
  <w:num w:numId="9">
    <w:abstractNumId w:val="5"/>
  </w:num>
  <w:num w:numId="10">
    <w:abstractNumId w:val="2"/>
  </w:num>
  <w:num w:numId="11">
    <w:abstractNumId w:val="11"/>
  </w:num>
  <w:num w:numId="12">
    <w:abstractNumId w:val="13"/>
  </w:num>
  <w:num w:numId="13">
    <w:abstractNumId w:val="9"/>
  </w:num>
  <w:num w:numId="14">
    <w:abstractNumId w:val="14"/>
  </w:num>
  <w:num w:numId="15">
    <w:abstractNumId w:val="19"/>
  </w:num>
  <w:num w:numId="16">
    <w:abstractNumId w:val="15"/>
  </w:num>
  <w:num w:numId="17">
    <w:abstractNumId w:val="23"/>
  </w:num>
  <w:num w:numId="18">
    <w:abstractNumId w:val="8"/>
  </w:num>
  <w:num w:numId="19">
    <w:abstractNumId w:val="0"/>
  </w:num>
  <w:num w:numId="20">
    <w:abstractNumId w:val="16"/>
  </w:num>
  <w:num w:numId="21">
    <w:abstractNumId w:val="24"/>
  </w:num>
  <w:num w:numId="22">
    <w:abstractNumId w:val="4"/>
  </w:num>
  <w:num w:numId="23">
    <w:abstractNumId w:val="25"/>
  </w:num>
  <w:num w:numId="24">
    <w:abstractNumId w:val="21"/>
  </w:num>
  <w:num w:numId="25">
    <w:abstractNumId w:val="7"/>
  </w:num>
  <w:num w:numId="26">
    <w:abstractNumId w:val="3"/>
  </w:num>
  <w:num w:numId="27">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EGTE Pascale">
    <w15:presenceInfo w15:providerId="AD" w15:userId="S-1-5-21-1759653605-1313832288-709122288-78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doNotHyphenateCap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219"/>
    <w:rsid w:val="003E0464"/>
    <w:rsid w:val="008F434D"/>
    <w:rsid w:val="00C56219"/>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D8F7ED0-87B0-4480-B5E4-2A844DA7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sz w:val="22"/>
      <w:szCs w:val="22"/>
      <w:lang w:val="fr-FR" w:eastAsia="fr-FR"/>
    </w:rPr>
  </w:style>
  <w:style w:type="paragraph" w:styleId="Titre1">
    <w:name w:val="heading 1"/>
    <w:basedOn w:val="Normal"/>
    <w:next w:val="Normal"/>
    <w:link w:val="Titre1Car"/>
    <w:qFormat/>
    <w:pPr>
      <w:keepNext/>
      <w:ind w:left="426"/>
      <w:jc w:val="both"/>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jc w:val="center"/>
      <w:outlineLvl w:val="2"/>
    </w:pPr>
    <w:rPr>
      <w:b/>
      <w:bCs/>
      <w:sz w:val="32"/>
      <w:szCs w:val="32"/>
    </w:rPr>
  </w:style>
  <w:style w:type="paragraph" w:styleId="Titre4">
    <w:name w:val="heading 4"/>
    <w:basedOn w:val="Normal"/>
    <w:next w:val="Normal"/>
    <w:qFormat/>
    <w:pPr>
      <w:keepNext/>
      <w:spacing w:before="240" w:after="60"/>
      <w:outlineLvl w:val="3"/>
    </w:pPr>
    <w:rPr>
      <w:rFonts w:ascii="Arial" w:hAnsi="Arial" w:cs="Arial"/>
      <w:b/>
      <w:bCs/>
      <w:sz w:val="20"/>
      <w:szCs w:val="20"/>
    </w:rPr>
  </w:style>
  <w:style w:type="paragraph" w:styleId="Titre5">
    <w:name w:val="heading 5"/>
    <w:basedOn w:val="Normal"/>
    <w:next w:val="Normal"/>
    <w:qFormat/>
    <w:pPr>
      <w:spacing w:before="240" w:after="60"/>
      <w:outlineLvl w:val="4"/>
    </w:pPr>
  </w:style>
  <w:style w:type="paragraph" w:styleId="Titre6">
    <w:name w:val="heading 6"/>
    <w:basedOn w:val="Normal"/>
    <w:next w:val="Normal"/>
    <w:qFormat/>
    <w:pPr>
      <w:spacing w:before="240" w:after="60"/>
      <w:outlineLvl w:val="5"/>
    </w:pPr>
    <w:rPr>
      <w:i/>
      <w:iCs/>
    </w:rPr>
  </w:style>
  <w:style w:type="paragraph" w:styleId="Titre7">
    <w:name w:val="heading 7"/>
    <w:basedOn w:val="Normal"/>
    <w:next w:val="Normal"/>
    <w:qFormat/>
    <w:pPr>
      <w:keepNext/>
      <w:ind w:left="567"/>
      <w:outlineLvl w:val="6"/>
    </w:pPr>
    <w:rPr>
      <w:u w:val="single"/>
    </w:rPr>
  </w:style>
  <w:style w:type="paragraph" w:styleId="Titre8">
    <w:name w:val="heading 8"/>
    <w:basedOn w:val="Normal"/>
    <w:next w:val="Normal"/>
    <w:qFormat/>
    <w:pPr>
      <w:numPr>
        <w:ilvl w:val="7"/>
        <w:numId w:val="1"/>
      </w:numPr>
      <w:spacing w:before="240" w:after="60"/>
      <w:outlineLvl w:val="7"/>
    </w:pPr>
    <w:rPr>
      <w:rFonts w:ascii="Arial" w:hAnsi="Arial" w:cs="Arial"/>
      <w:i/>
      <w:iCs/>
    </w:rPr>
  </w:style>
  <w:style w:type="paragraph" w:styleId="Titre9">
    <w:name w:val="heading 9"/>
    <w:basedOn w:val="Normal"/>
    <w:next w:val="Normal"/>
    <w:qFormat/>
    <w:pPr>
      <w:numPr>
        <w:ilvl w:val="8"/>
        <w:numId w:val="1"/>
      </w:num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qFormat/>
    <w:rPr>
      <w:rFonts w:ascii="MS Serif" w:hAnsi="MS Serif"/>
      <w:noProof/>
      <w:lang w:val="en-US"/>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hapitre">
    <w:name w:val="Chapitre"/>
    <w:basedOn w:val="Normal"/>
    <w:rPr>
      <w:b/>
      <w:bCs/>
    </w:rPr>
  </w:style>
  <w:style w:type="paragraph" w:styleId="Corpsdetexte">
    <w:name w:val="Body Text"/>
    <w:basedOn w:val="Normal"/>
    <w:semiHidden/>
    <w:pPr>
      <w:tabs>
        <w:tab w:val="decimal" w:pos="851"/>
      </w:tabs>
      <w:spacing w:after="120"/>
      <w:ind w:left="907" w:right="-510" w:hanging="113"/>
    </w:pPr>
  </w:style>
  <w:style w:type="paragraph" w:styleId="Retraitcorpsdetexte">
    <w:name w:val="Body Text Indent"/>
    <w:basedOn w:val="Normal"/>
    <w:semiHidden/>
    <w:rPr>
      <w:sz w:val="16"/>
      <w:szCs w:val="16"/>
    </w:rPr>
  </w:style>
  <w:style w:type="paragraph" w:styleId="Corpsdetexte3">
    <w:name w:val="Body Text 3"/>
    <w:basedOn w:val="Normal"/>
    <w:semiHidden/>
    <w:rPr>
      <w:rFonts w:ascii="Arial" w:hAnsi="Arial" w:cs="Arial"/>
      <w:sz w:val="18"/>
      <w:szCs w:val="18"/>
    </w:rPr>
  </w:style>
  <w:style w:type="paragraph" w:styleId="Retraitcorpsdetexte2">
    <w:name w:val="Body Text Indent 2"/>
    <w:basedOn w:val="Normal"/>
    <w:semiHidden/>
    <w:pPr>
      <w:ind w:left="426"/>
      <w:jc w:val="both"/>
    </w:pPr>
    <w:rPr>
      <w:i/>
      <w:iCs/>
    </w:rPr>
  </w:style>
  <w:style w:type="paragraph" w:styleId="Retraitcorpsdetexte3">
    <w:name w:val="Body Text Indent 3"/>
    <w:basedOn w:val="Normal"/>
    <w:semiHidden/>
    <w:pPr>
      <w:ind w:left="426"/>
      <w:jc w:val="both"/>
    </w:pPr>
    <w:rPr>
      <w:i/>
      <w:iCs/>
    </w:r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styleId="Explorateurdedocuments">
    <w:name w:val="Document Map"/>
    <w:basedOn w:val="Normal"/>
    <w:semiHidden/>
    <w:pPr>
      <w:shd w:val="clear" w:color="auto" w:fill="000080"/>
    </w:pPr>
    <w:rPr>
      <w:rFonts w:ascii="Tahoma" w:hAnsi="Tahoma" w:cs="Tahoma"/>
    </w:rPr>
  </w:style>
  <w:style w:type="paragraph" w:styleId="Liste2">
    <w:name w:val="List 2"/>
    <w:basedOn w:val="Normal"/>
    <w:semiHidden/>
    <w:pPr>
      <w:ind w:left="566" w:hanging="283"/>
    </w:pPr>
  </w:style>
  <w:style w:type="paragraph" w:styleId="Listepuces">
    <w:name w:val="List Bullet"/>
    <w:basedOn w:val="Normal"/>
    <w:autoRedefine/>
    <w:semiHidden/>
    <w:pPr>
      <w:tabs>
        <w:tab w:val="num" w:pos="420"/>
      </w:tabs>
      <w:ind w:left="360" w:hanging="360"/>
    </w:pPr>
  </w:style>
  <w:style w:type="paragraph" w:styleId="Listepuces2">
    <w:name w:val="List Bullet 2"/>
    <w:basedOn w:val="Normal"/>
    <w:autoRedefine/>
    <w:semiHidden/>
    <w:pPr>
      <w:numPr>
        <w:numId w:val="7"/>
      </w:numPr>
      <w:tabs>
        <w:tab w:val="left" w:pos="567"/>
      </w:tabs>
      <w:ind w:right="510"/>
      <w:jc w:val="both"/>
      <w:outlineLvl w:val="8"/>
    </w:pPr>
  </w:style>
  <w:style w:type="paragraph" w:styleId="Listepuces3">
    <w:name w:val="List Bullet 3"/>
    <w:basedOn w:val="Normal"/>
    <w:autoRedefine/>
    <w:semiHidden/>
    <w:pPr>
      <w:numPr>
        <w:numId w:val="9"/>
      </w:numPr>
      <w:tabs>
        <w:tab w:val="decimal" w:pos="845"/>
        <w:tab w:val="decimal" w:pos="1128"/>
      </w:tabs>
    </w:pPr>
  </w:style>
  <w:style w:type="paragraph" w:styleId="Listecontinue2">
    <w:name w:val="List Continue 2"/>
    <w:basedOn w:val="Normal"/>
    <w:semiHidden/>
    <w:pPr>
      <w:spacing w:after="120"/>
      <w:ind w:left="566"/>
    </w:pPr>
  </w:style>
  <w:style w:type="paragraph" w:styleId="Adresseexpditeur">
    <w:name w:val="envelope return"/>
    <w:basedOn w:val="Normal"/>
    <w:semiHidden/>
    <w:rPr>
      <w:rFonts w:ascii="Arial" w:hAnsi="Arial" w:cs="Arial"/>
      <w:sz w:val="20"/>
      <w:szCs w:val="20"/>
    </w:rPr>
  </w:style>
  <w:style w:type="paragraph" w:customStyle="1" w:styleId="LignePo">
    <w:name w:val="Ligne Po"/>
    <w:basedOn w:val="Normal"/>
    <w:pPr>
      <w:ind w:left="4252"/>
    </w:pPr>
  </w:style>
  <w:style w:type="paragraph" w:styleId="Listepuces4">
    <w:name w:val="List Bullet 4"/>
    <w:basedOn w:val="Normal"/>
    <w:autoRedefine/>
    <w:semiHidden/>
    <w:pPr>
      <w:numPr>
        <w:numId w:val="5"/>
      </w:numPr>
    </w:pPr>
  </w:style>
  <w:style w:type="paragraph" w:styleId="Listepuces5">
    <w:name w:val="List Bullet 5"/>
    <w:basedOn w:val="Normal"/>
    <w:autoRedefine/>
    <w:semiHidden/>
    <w:pPr>
      <w:tabs>
        <w:tab w:val="num" w:pos="0"/>
      </w:tabs>
      <w:ind w:left="283" w:hanging="283"/>
    </w:p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customStyle="1" w:styleId="Style1">
    <w:name w:val="Style1"/>
    <w:basedOn w:val="Texte"/>
    <w:autoRedefine/>
    <w:pPr>
      <w:spacing w:before="120"/>
      <w:jc w:val="both"/>
      <w:outlineLvl w:val="0"/>
    </w:pPr>
    <w:rPr>
      <w:rFonts w:ascii="Times New Roman" w:hAnsi="Times New Roman"/>
      <w:smallCaps/>
      <w:noProof w:val="0"/>
      <w:sz w:val="18"/>
      <w:szCs w:val="18"/>
      <w:lang w:val="fr-FR"/>
    </w:rPr>
  </w:style>
  <w:style w:type="paragraph" w:customStyle="1" w:styleId="Style2">
    <w:name w:val="Style2"/>
    <w:basedOn w:val="Normal"/>
    <w:autoRedefine/>
    <w:pPr>
      <w:spacing w:before="120"/>
      <w:ind w:left="510" w:right="510"/>
    </w:pPr>
  </w:style>
  <w:style w:type="paragraph" w:customStyle="1" w:styleId="Normaltxtdosped">
    <w:name w:val="Normal.txtdosped"/>
    <w:pPr>
      <w:autoSpaceDE w:val="0"/>
      <w:autoSpaceDN w:val="0"/>
    </w:pPr>
    <w:rPr>
      <w:lang w:val="fr-FR" w:eastAsia="fr-FR"/>
    </w:rPr>
  </w:style>
  <w:style w:type="paragraph" w:customStyle="1" w:styleId="dbut1">
    <w:name w:val="début1"/>
    <w:basedOn w:val="Normal"/>
    <w:autoRedefine/>
    <w:pPr>
      <w:spacing w:before="120" w:after="120"/>
      <w:ind w:left="851"/>
      <w:jc w:val="both"/>
    </w:pPr>
  </w:style>
  <w:style w:type="paragraph" w:customStyle="1" w:styleId="PU1">
    <w:name w:val="PU1"/>
    <w:basedOn w:val="Normal"/>
    <w:autoRedefine/>
    <w:pPr>
      <w:numPr>
        <w:numId w:val="8"/>
      </w:numPr>
      <w:tabs>
        <w:tab w:val="clear" w:pos="1211"/>
        <w:tab w:val="num" w:pos="1134"/>
      </w:tabs>
      <w:jc w:val="both"/>
    </w:pPr>
  </w:style>
  <w:style w:type="paragraph" w:customStyle="1" w:styleId="contex">
    <w:name w:val="contex"/>
    <w:basedOn w:val="dbut1"/>
    <w:autoRedefine/>
    <w:rPr>
      <w:i/>
      <w:iCs/>
    </w:rPr>
  </w:style>
  <w:style w:type="paragraph" w:customStyle="1" w:styleId="PUC2">
    <w:name w:val="PUC2"/>
    <w:basedOn w:val="Normal"/>
    <w:pPr>
      <w:numPr>
        <w:numId w:val="10"/>
      </w:numPr>
    </w:pPr>
  </w:style>
  <w:style w:type="paragraph" w:customStyle="1" w:styleId="cours">
    <w:name w:val="cours"/>
    <w:basedOn w:val="Normal"/>
    <w:autoRedefine/>
    <w:pPr>
      <w:ind w:left="567"/>
      <w:jc w:val="both"/>
    </w:pPr>
    <w:rPr>
      <w:b/>
      <w:bCs/>
      <w:u w:val="single"/>
    </w:rPr>
  </w:style>
  <w:style w:type="paragraph" w:customStyle="1" w:styleId="PUC3">
    <w:name w:val="PUC3"/>
    <w:basedOn w:val="Normal"/>
    <w:autoRedefine/>
    <w:pPr>
      <w:numPr>
        <w:numId w:val="6"/>
      </w:numPr>
      <w:tabs>
        <w:tab w:val="clear" w:pos="1494"/>
        <w:tab w:val="decimal" w:pos="1701"/>
      </w:tabs>
      <w:ind w:left="1701" w:hanging="283"/>
      <w:jc w:val="both"/>
    </w:pPr>
  </w:style>
  <w:style w:type="paragraph" w:customStyle="1" w:styleId="rubriq">
    <w:name w:val="rubriq"/>
    <w:basedOn w:val="dbut1"/>
    <w:next w:val="dbut1"/>
    <w:autoRedefine/>
    <w:pPr>
      <w:numPr>
        <w:numId w:val="3"/>
      </w:numPr>
    </w:pPr>
    <w:rPr>
      <w:b/>
      <w:bCs/>
    </w:rPr>
  </w:style>
  <w:style w:type="paragraph" w:customStyle="1" w:styleId="tableauc">
    <w:name w:val="tableauc"/>
    <w:basedOn w:val="Normal"/>
    <w:autoRedefine/>
    <w:pPr>
      <w:jc w:val="center"/>
    </w:pPr>
    <w:rPr>
      <w:b/>
      <w:bCs/>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link w:val="Corpsdetexte2"/>
    <w:uiPriority w:val="99"/>
    <w:semiHidden/>
    <w:rPr>
      <w:sz w:val="22"/>
      <w:szCs w:val="22"/>
      <w:lang w:val="fr-FR" w:eastAsia="fr-FR"/>
    </w:rPr>
  </w:style>
  <w:style w:type="character" w:customStyle="1" w:styleId="PieddepageCar">
    <w:name w:val="Pied de page Car"/>
    <w:link w:val="Pieddepage"/>
    <w:uiPriority w:val="99"/>
    <w:rPr>
      <w:sz w:val="22"/>
      <w:szCs w:val="22"/>
      <w:lang w:val="fr-FR" w:eastAsia="fr-FR"/>
    </w:rPr>
  </w:style>
  <w:style w:type="character" w:styleId="Lienhypertexte">
    <w:name w:val="Hyperlink"/>
    <w:rPr>
      <w:color w:val="0000FF"/>
      <w:u w:val="single"/>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link w:val="Notedebasdepage"/>
    <w:qFormat/>
    <w:rPr>
      <w:sz w:val="22"/>
      <w:szCs w:val="22"/>
      <w:lang w:val="fr-FR" w:eastAsia="fr-FR"/>
    </w:rPr>
  </w:style>
  <w:style w:type="character" w:customStyle="1" w:styleId="style251">
    <w:name w:val="style251"/>
    <w:rPr>
      <w:color w:val="003366"/>
      <w:sz w:val="24"/>
      <w:szCs w:val="24"/>
    </w:rPr>
  </w:style>
  <w:style w:type="character" w:customStyle="1" w:styleId="style261">
    <w:name w:val="style261"/>
    <w:rPr>
      <w:sz w:val="21"/>
      <w:szCs w:val="21"/>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CommentaireCar">
    <w:name w:val="Commentaire Car"/>
    <w:link w:val="Commentaire"/>
    <w:semiHidden/>
    <w:rPr>
      <w:lang w:val="fr-FR" w:eastAsia="fr-FR"/>
    </w:rPr>
  </w:style>
  <w:style w:type="character" w:customStyle="1" w:styleId="ObjetducommentaireCar">
    <w:name w:val="Objet du commentaire Car"/>
    <w:basedOn w:val="CommentaireCar"/>
    <w:link w:val="Objetducommentaire"/>
    <w:rPr>
      <w:lang w:val="fr-FR" w:eastAsia="fr-FR"/>
    </w:rPr>
  </w:style>
  <w:style w:type="character" w:customStyle="1" w:styleId="Policepardfaut1">
    <w:name w:val="Police par défaut1"/>
    <w:qFormat/>
  </w:style>
  <w:style w:type="character" w:customStyle="1" w:styleId="Lienhypertexte1">
    <w:name w:val="Lien hypertexte1"/>
    <w:qFormat/>
  </w:style>
  <w:style w:type="paragraph" w:customStyle="1" w:styleId="Grillemoyenne1-Accent21">
    <w:name w:val="Grille moyenne 1 - Accent 21"/>
    <w:basedOn w:val="Normal"/>
    <w:uiPriority w:val="34"/>
    <w:qFormat/>
    <w:pPr>
      <w:autoSpaceDE/>
      <w:autoSpaceDN/>
      <w:ind w:left="720"/>
      <w:contextualSpacing/>
    </w:pPr>
    <w:rPr>
      <w:sz w:val="20"/>
      <w:szCs w:val="20"/>
      <w:lang w:val="en-GB" w:eastAsia="en-GB"/>
    </w:rPr>
  </w:style>
  <w:style w:type="character" w:customStyle="1" w:styleId="Titre1Car">
    <w:name w:val="Titre 1 Car"/>
    <w:link w:val="Titre1"/>
    <w:rPr>
      <w:b/>
      <w:bCs/>
      <w:sz w:val="22"/>
      <w:szCs w:val="22"/>
      <w:lang w:val="fr-FR" w:eastAsia="fr-FR"/>
    </w:rPr>
  </w:style>
  <w:style w:type="paragraph" w:styleId="Titre">
    <w:name w:val="Title"/>
    <w:basedOn w:val="Normal"/>
    <w:link w:val="TitreCar"/>
    <w:qFormat/>
    <w:pPr>
      <w:autoSpaceDE/>
      <w:autoSpaceDN/>
      <w:spacing w:before="240" w:after="60"/>
      <w:jc w:val="center"/>
      <w:outlineLvl w:val="0"/>
    </w:pPr>
    <w:rPr>
      <w:rFonts w:ascii="Arial" w:hAnsi="Arial"/>
      <w:b/>
      <w:kern w:val="28"/>
      <w:sz w:val="32"/>
      <w:szCs w:val="32"/>
      <w:lang w:val="en-GB" w:eastAsia="en-US"/>
    </w:rPr>
  </w:style>
  <w:style w:type="character" w:customStyle="1" w:styleId="TitreCar">
    <w:name w:val="Titre Car"/>
    <w:link w:val="Titre"/>
    <w:rPr>
      <w:rFonts w:ascii="Arial" w:hAnsi="Arial" w:cs="Arial"/>
      <w:b/>
      <w:kern w:val="28"/>
      <w:sz w:val="32"/>
      <w:szCs w:val="32"/>
      <w:lang w:val="en-GB" w:eastAsia="en-US"/>
    </w:rPr>
  </w:style>
  <w:style w:type="paragraph" w:customStyle="1" w:styleId="Normal2">
    <w:name w:val="Normal2"/>
    <w:basedOn w:val="Normal"/>
    <w:pPr>
      <w:widowControl w:val="0"/>
      <w:suppressAutoHyphens/>
      <w:autoSpaceDE/>
      <w:autoSpaceDN/>
      <w:spacing w:before="120" w:line="360" w:lineRule="auto"/>
      <w:ind w:left="284" w:right="284"/>
    </w:pPr>
    <w:rPr>
      <w:rFonts w:ascii="Tahoma" w:eastAsia="Cambria" w:hAnsi="Tahoma" w:cs="Tahoma"/>
      <w:lang w:val="fr-BE" w:eastAsia="fr-BE"/>
    </w:rPr>
  </w:style>
  <w:style w:type="paragraph" w:customStyle="1" w:styleId="Default">
    <w:name w:val="Default"/>
    <w:pPr>
      <w:autoSpaceDE w:val="0"/>
      <w:autoSpaceDN w:val="0"/>
      <w:adjustRightInd w:val="0"/>
    </w:pPr>
    <w:rPr>
      <w:rFonts w:ascii="Calibri" w:hAnsi="Calibri" w:cs="Calibri"/>
      <w:color w:val="000000"/>
      <w:sz w:val="24"/>
      <w:szCs w:val="24"/>
    </w:rPr>
  </w:style>
  <w:style w:type="paragraph" w:customStyle="1" w:styleId="Listemoyenne2-Accent21">
    <w:name w:val="Liste moyenne 2 - Accent 21"/>
    <w:hidden/>
    <w:uiPriority w:val="71"/>
    <w:rPr>
      <w:sz w:val="22"/>
      <w:szCs w:val="22"/>
      <w:lang w:val="fr-FR" w:eastAsia="fr-FR"/>
    </w:rPr>
  </w:style>
  <w:style w:type="paragraph" w:customStyle="1" w:styleId="Listecouleur-Accent11">
    <w:name w:val="Liste couleur - Accent 11"/>
    <w:basedOn w:val="Normal"/>
    <w:uiPriority w:val="34"/>
    <w:qFormat/>
    <w:pPr>
      <w:autoSpaceDE/>
      <w:autoSpaceDN/>
      <w:ind w:left="720"/>
      <w:contextualSpacing/>
    </w:pPr>
    <w:rPr>
      <w:sz w:val="24"/>
      <w:szCs w:val="24"/>
    </w:rPr>
  </w:style>
  <w:style w:type="paragraph" w:customStyle="1" w:styleId="Contenudetableau">
    <w:name w:val="Contenu de tableau"/>
    <w:basedOn w:val="Normal"/>
    <w:uiPriority w:val="99"/>
    <w:pPr>
      <w:widowControl w:val="0"/>
      <w:suppressLineNumbers/>
      <w:suppressAutoHyphens/>
      <w:autoSpaceDE/>
      <w:autoSpaceDN/>
    </w:pPr>
    <w:rPr>
      <w:rFonts w:eastAsia="Calibri"/>
      <w:sz w:val="24"/>
      <w:szCs w:val="24"/>
      <w:lang w:val="fr-BE" w:eastAsia="ar-SA"/>
    </w:rPr>
  </w:style>
  <w:style w:type="paragraph" w:styleId="Rvision">
    <w:name w:val="Revision"/>
    <w:hidden/>
    <w:uiPriority w:val="99"/>
    <w:semiHidden/>
    <w:rPr>
      <w:sz w:val="22"/>
      <w:szCs w:val="22"/>
      <w:lang w:val="fr-FR" w:eastAsia="fr-FR"/>
    </w:rPr>
  </w:style>
  <w:style w:type="paragraph" w:customStyle="1" w:styleId="2">
    <w:name w:val="2"/>
    <w:basedOn w:val="Normal"/>
    <w:pPr>
      <w:autoSpaceDE/>
      <w:autoSpaceDN/>
      <w:ind w:left="709"/>
    </w:pPr>
    <w:rPr>
      <w:rFonts w:ascii="Courier New" w:hAnsi="Courier New"/>
      <w:szCs w:val="20"/>
    </w:rPr>
  </w:style>
  <w:style w:type="paragraph" w:styleId="Paragraphedeliste">
    <w:name w:val="List Paragraph"/>
    <w:basedOn w:val="Normal"/>
    <w:uiPriority w:val="34"/>
    <w:qFormat/>
    <w:pPr>
      <w:autoSpaceDE/>
      <w:autoSpaceDN/>
      <w:spacing w:after="200" w:line="276" w:lineRule="auto"/>
      <w:ind w:left="720"/>
      <w:contextualSpacing/>
    </w:pPr>
    <w:rPr>
      <w:rFonts w:ascii="Calibri" w:eastAsia="Calibri" w:hAnsi="Calibri"/>
      <w:lang w:eastAsia="en-US"/>
    </w:rPr>
  </w:style>
  <w:style w:type="paragraph" w:styleId="Sansinterligne">
    <w:name w:val="No Spacing"/>
    <w:uiPriority w:val="1"/>
    <w:qFormat/>
    <w:rPr>
      <w:rFonts w:ascii="Calibri" w:eastAsia="Calibri" w:hAnsi="Calibri"/>
      <w:sz w:val="22"/>
      <w:szCs w:val="22"/>
      <w:lang w:val="fr-FR" w:eastAsia="en-US"/>
    </w:rPr>
  </w:style>
  <w:style w:type="character" w:customStyle="1" w:styleId="En-tteCar">
    <w:name w:val="En-tête Car"/>
    <w:link w:val="En-tte"/>
    <w:rPr>
      <w:sz w:val="22"/>
      <w:szCs w:val="22"/>
      <w:lang w:val="fr-FR" w:eastAsia="fr-FR"/>
    </w:rPr>
  </w:style>
  <w:style w:type="paragraph" w:styleId="TM1">
    <w:name w:val="toc 1"/>
    <w:basedOn w:val="Normal"/>
    <w:autoRedefine/>
    <w:semiHidden/>
    <w:pPr>
      <w:tabs>
        <w:tab w:val="right" w:pos="3600"/>
      </w:tabs>
      <w:autoSpaceDE/>
      <w:autoSpaceDN/>
      <w:spacing w:line="320" w:lineRule="atLeast"/>
      <w:ind w:left="318"/>
    </w:pPr>
    <w:rPr>
      <w:b/>
      <w:lang w:eastAsia="en-US"/>
    </w:rPr>
  </w:style>
  <w:style w:type="paragraph" w:styleId="TM2">
    <w:name w:val="toc 2"/>
    <w:basedOn w:val="TM1"/>
    <w:autoRedefin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581073">
      <w:bodyDiv w:val="1"/>
      <w:marLeft w:val="0"/>
      <w:marRight w:val="0"/>
      <w:marTop w:val="0"/>
      <w:marBottom w:val="0"/>
      <w:divBdr>
        <w:top w:val="none" w:sz="0" w:space="0" w:color="auto"/>
        <w:left w:val="none" w:sz="0" w:space="0" w:color="auto"/>
        <w:bottom w:val="none" w:sz="0" w:space="0" w:color="auto"/>
        <w:right w:val="none" w:sz="0" w:space="0" w:color="auto"/>
      </w:divBdr>
    </w:div>
    <w:div w:id="15433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5ED97806-3CED-4467-962E-D03E982C3275}">
  <ds:schemaRefs>
    <ds:schemaRef ds:uri="http://schemas.openxmlformats.org/officeDocument/2006/bibliography"/>
  </ds:schemaRefs>
</ds:datastoreItem>
</file>

<file path=customXml/itemProps2.xml><?xml version="1.0" encoding="utf-8"?>
<ds:datastoreItem xmlns:ds="http://schemas.openxmlformats.org/officeDocument/2006/customXml" ds:itemID="{658551A1-53F8-4E70-A024-A44F3E8778DB}"/>
</file>

<file path=customXml/itemProps3.xml><?xml version="1.0" encoding="utf-8"?>
<ds:datastoreItem xmlns:ds="http://schemas.openxmlformats.org/officeDocument/2006/customXml" ds:itemID="{7951676C-28C8-4229-9D28-5D15002DE6C5}"/>
</file>

<file path=customXml/itemProps4.xml><?xml version="1.0" encoding="utf-8"?>
<ds:datastoreItem xmlns:ds="http://schemas.openxmlformats.org/officeDocument/2006/customXml" ds:itemID="{973C4C19-AA6E-4EA1-A07B-3DF549F7B5FE}"/>
</file>

<file path=docProps/app.xml><?xml version="1.0" encoding="utf-8"?>
<Properties xmlns="http://schemas.openxmlformats.org/officeDocument/2006/extended-properties" xmlns:vt="http://schemas.openxmlformats.org/officeDocument/2006/docPropsVTypes">
  <Template>Normal</Template>
  <TotalTime>0</TotalTime>
  <Pages>5</Pages>
  <Words>1630</Words>
  <Characters>8970</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d8ter -GRADUAT INFORMATIQ</vt:lpstr>
    </vt:vector>
  </TitlesOfParts>
  <Company>Province De Hainaut</Company>
  <LinksUpToDate>false</LinksUpToDate>
  <CharactersWithSpaces>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d8ter -GRADUAT INFORMATIQ</dc:title>
  <dc:creator>Nicole LOGNARD</dc:creator>
  <cp:lastModifiedBy>Aline Daubie</cp:lastModifiedBy>
  <cp:revision>2</cp:revision>
  <cp:lastPrinted>2021-04-02T11:33:00Z</cp:lastPrinted>
  <dcterms:created xsi:type="dcterms:W3CDTF">2021-04-02T11:33:00Z</dcterms:created>
  <dcterms:modified xsi:type="dcterms:W3CDTF">2021-04-02T11:33:00Z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